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3102B" w14:textId="77777777" w:rsidR="002F7490" w:rsidRDefault="00E572D0" w:rsidP="002F7490">
      <w:pPr>
        <w:numPr>
          <w:ilvl w:val="0"/>
          <w:numId w:val="0"/>
        </w:numPr>
        <w:spacing w:before="0" w:beforeAutospacing="0" w:after="0"/>
        <w:jc w:val="center"/>
        <w:rPr>
          <w:b/>
          <w:bCs/>
          <w:szCs w:val="24"/>
        </w:rPr>
      </w:pPr>
      <w:r w:rsidRPr="009A305B">
        <w:rPr>
          <w:b/>
          <w:bCs/>
          <w:szCs w:val="24"/>
        </w:rPr>
        <w:t>TERMS OF REFERENCE</w:t>
      </w:r>
      <w:r w:rsidR="00445EB9" w:rsidRPr="009A305B">
        <w:rPr>
          <w:b/>
          <w:bCs/>
          <w:szCs w:val="24"/>
        </w:rPr>
        <w:t xml:space="preserve"> </w:t>
      </w:r>
      <w:r w:rsidR="00F107BE">
        <w:rPr>
          <w:b/>
          <w:bCs/>
          <w:szCs w:val="24"/>
        </w:rPr>
        <w:t>(</w:t>
      </w:r>
      <w:proofErr w:type="spellStart"/>
      <w:r w:rsidR="00F107BE">
        <w:rPr>
          <w:b/>
          <w:bCs/>
          <w:szCs w:val="24"/>
        </w:rPr>
        <w:t>T</w:t>
      </w:r>
      <w:r w:rsidR="002F7490">
        <w:rPr>
          <w:b/>
          <w:bCs/>
          <w:szCs w:val="24"/>
        </w:rPr>
        <w:t>o</w:t>
      </w:r>
      <w:r w:rsidR="00F107BE">
        <w:rPr>
          <w:b/>
          <w:bCs/>
          <w:szCs w:val="24"/>
        </w:rPr>
        <w:t>R</w:t>
      </w:r>
      <w:proofErr w:type="spellEnd"/>
      <w:r w:rsidR="00F107BE">
        <w:rPr>
          <w:b/>
          <w:bCs/>
          <w:szCs w:val="24"/>
        </w:rPr>
        <w:t xml:space="preserve">) </w:t>
      </w:r>
    </w:p>
    <w:p w14:paraId="0F04DE0F" w14:textId="73751F78" w:rsidR="002F7490" w:rsidRPr="00A22680" w:rsidRDefault="002F7490" w:rsidP="002F7490">
      <w:pPr>
        <w:numPr>
          <w:ilvl w:val="0"/>
          <w:numId w:val="0"/>
        </w:numPr>
        <w:spacing w:before="0" w:beforeAutospacing="0"/>
        <w:jc w:val="center"/>
        <w:rPr>
          <w:b/>
          <w:bCs/>
          <w:szCs w:val="24"/>
          <w:lang w:val="hy-AM"/>
        </w:rPr>
      </w:pPr>
      <w:r w:rsidRPr="009A305B">
        <w:rPr>
          <w:b/>
          <w:bCs/>
          <w:szCs w:val="24"/>
        </w:rPr>
        <w:t xml:space="preserve">for </w:t>
      </w:r>
      <w:r>
        <w:rPr>
          <w:b/>
          <w:bCs/>
          <w:szCs w:val="24"/>
        </w:rPr>
        <w:t>C</w:t>
      </w:r>
      <w:r w:rsidRPr="009A305B">
        <w:rPr>
          <w:b/>
          <w:bCs/>
          <w:szCs w:val="24"/>
        </w:rPr>
        <w:t xml:space="preserve">onsultancy </w:t>
      </w:r>
      <w:r>
        <w:rPr>
          <w:b/>
          <w:bCs/>
          <w:szCs w:val="24"/>
        </w:rPr>
        <w:t>S</w:t>
      </w:r>
      <w:r w:rsidRPr="009A305B">
        <w:rPr>
          <w:b/>
          <w:bCs/>
          <w:szCs w:val="24"/>
        </w:rPr>
        <w:t>ervices</w:t>
      </w:r>
      <w:r>
        <w:rPr>
          <w:b/>
          <w:bCs/>
          <w:szCs w:val="24"/>
        </w:rPr>
        <w:t xml:space="preserve"> </w:t>
      </w:r>
      <w:r w:rsidR="00A22680">
        <w:rPr>
          <w:b/>
          <w:bCs/>
          <w:szCs w:val="24"/>
        </w:rPr>
        <w:t xml:space="preserve">- Firms </w:t>
      </w:r>
      <w:r w:rsidRPr="009A305B">
        <w:rPr>
          <w:b/>
          <w:bCs/>
          <w:szCs w:val="24"/>
        </w:rPr>
        <w:t>Selection</w:t>
      </w:r>
    </w:p>
    <w:p w14:paraId="753E26ED" w14:textId="2DA9DD9B" w:rsidR="008149BD" w:rsidRDefault="002F7490" w:rsidP="002F7490">
      <w:pPr>
        <w:numPr>
          <w:ilvl w:val="0"/>
          <w:numId w:val="0"/>
        </w:numPr>
        <w:spacing w:before="0" w:beforeAutospacing="0" w:after="0"/>
        <w:jc w:val="center"/>
        <w:rPr>
          <w:b/>
          <w:bCs/>
          <w:szCs w:val="24"/>
        </w:rPr>
      </w:pPr>
      <w:bookmarkStart w:id="0" w:name="_Toc356294134"/>
      <w:bookmarkStart w:id="1" w:name="_Toc307735242"/>
      <w:bookmarkStart w:id="2" w:name="_Toc267569348"/>
      <w:bookmarkStart w:id="3" w:name="_Toc140890586"/>
      <w:bookmarkStart w:id="4" w:name="_Toc172448963"/>
      <w:bookmarkStart w:id="5" w:name="_Toc411414855"/>
      <w:bookmarkStart w:id="6" w:name="_Toc198635947"/>
      <w:bookmarkStart w:id="7" w:name="_Toc198636026"/>
      <w:r>
        <w:rPr>
          <w:b/>
          <w:bCs/>
          <w:szCs w:val="24"/>
        </w:rPr>
        <w:t>“</w:t>
      </w:r>
      <w:r w:rsidRPr="002F7490">
        <w:rPr>
          <w:b/>
          <w:bCs/>
          <w:szCs w:val="24"/>
        </w:rPr>
        <w:t>Technical Supervision over seismic upgrades, energy efficiency improvements and reconstruction of Kindergartens Nos. 17, 39, 46, 64, 72, 93 &amp; 133</w:t>
      </w:r>
      <w:r>
        <w:rPr>
          <w:b/>
          <w:bCs/>
          <w:szCs w:val="24"/>
        </w:rPr>
        <w:t>”</w:t>
      </w:r>
      <w:r w:rsidR="000E7EF0" w:rsidRPr="009A305B">
        <w:rPr>
          <w:b/>
          <w:bCs/>
          <w:szCs w:val="24"/>
        </w:rPr>
        <w:t xml:space="preserve"> </w:t>
      </w:r>
    </w:p>
    <w:p w14:paraId="4A249E2F" w14:textId="77777777" w:rsidR="002F7490" w:rsidRDefault="002F7490" w:rsidP="002F7490">
      <w:pPr>
        <w:numPr>
          <w:ilvl w:val="0"/>
          <w:numId w:val="0"/>
        </w:numPr>
        <w:spacing w:before="0" w:beforeAutospacing="0" w:after="0"/>
        <w:jc w:val="center"/>
        <w:rPr>
          <w:b/>
          <w:bCs/>
          <w:szCs w:val="24"/>
        </w:rPr>
      </w:pPr>
    </w:p>
    <w:bookmarkEnd w:id="0"/>
    <w:bookmarkEnd w:id="1"/>
    <w:bookmarkEnd w:id="2"/>
    <w:bookmarkEnd w:id="3"/>
    <w:bookmarkEnd w:id="4"/>
    <w:bookmarkEnd w:id="5"/>
    <w:bookmarkEnd w:id="6"/>
    <w:bookmarkEnd w:id="7"/>
    <w:p w14:paraId="3B2580B6" w14:textId="57B332B8" w:rsidR="009328C7" w:rsidRPr="009A305B" w:rsidRDefault="006B0990">
      <w:pPr>
        <w:pStyle w:val="Heading1"/>
        <w:numPr>
          <w:ilvl w:val="0"/>
          <w:numId w:val="2"/>
        </w:numPr>
        <w:shd w:val="clear" w:color="auto" w:fill="B8CCE4" w:themeFill="accent1" w:themeFillTint="66"/>
        <w:spacing w:before="0" w:after="120"/>
        <w:ind w:hanging="720"/>
        <w:jc w:val="center"/>
        <w:rPr>
          <w:sz w:val="24"/>
          <w:szCs w:val="24"/>
          <w:shd w:val="clear" w:color="auto" w:fill="B8CCE4" w:themeFill="accent1" w:themeFillTint="66"/>
          <w:lang w:val="en-US"/>
        </w:rPr>
      </w:pPr>
      <w:r w:rsidRPr="009A305B">
        <w:rPr>
          <w:sz w:val="24"/>
          <w:szCs w:val="24"/>
          <w:shd w:val="clear" w:color="auto" w:fill="B8CCE4" w:themeFill="accent1" w:themeFillTint="66"/>
          <w:lang w:val="en-US"/>
        </w:rPr>
        <w:t xml:space="preserve">GENERAL BACKGROUND </w:t>
      </w:r>
    </w:p>
    <w:p w14:paraId="1AD66F15" w14:textId="77777777" w:rsidR="000A7D6E" w:rsidRPr="009A305B" w:rsidRDefault="000A7D6E" w:rsidP="000A7D6E">
      <w:pPr>
        <w:numPr>
          <w:ilvl w:val="0"/>
          <w:numId w:val="0"/>
        </w:numPr>
        <w:spacing w:before="0" w:beforeAutospacing="0" w:after="0"/>
        <w:jc w:val="both"/>
        <w:rPr>
          <w:szCs w:val="24"/>
        </w:rPr>
      </w:pPr>
      <w:bookmarkStart w:id="8" w:name="_Toc411414856"/>
      <w:r w:rsidRPr="009A305B">
        <w:rPr>
          <w:szCs w:val="24"/>
        </w:rPr>
        <w:t>Yerevan, the capital of Armenia and home to over a third of the national population, has made strategic and institutional commitments toward sustainable energy development, energy efficiency (EE), and climate resilience. As the country's largest urban center and economic hub, Yerevan plays a critical role in Armenia’s broader energy and environmental policy landscape.</w:t>
      </w:r>
    </w:p>
    <w:p w14:paraId="25C647DF" w14:textId="77777777" w:rsidR="00975863" w:rsidRPr="009A305B" w:rsidRDefault="00975863" w:rsidP="000A7D6E">
      <w:pPr>
        <w:numPr>
          <w:ilvl w:val="0"/>
          <w:numId w:val="0"/>
        </w:numPr>
        <w:spacing w:before="0" w:beforeAutospacing="0" w:after="0"/>
        <w:jc w:val="both"/>
        <w:rPr>
          <w:rFonts w:eastAsia="Times New Roman"/>
          <w:szCs w:val="24"/>
        </w:rPr>
      </w:pPr>
    </w:p>
    <w:p w14:paraId="15DC1DDE" w14:textId="56C5D944" w:rsidR="000A7D6E" w:rsidRPr="009A305B" w:rsidRDefault="000A7D6E">
      <w:pPr>
        <w:pStyle w:val="Heading4"/>
        <w:numPr>
          <w:ilvl w:val="1"/>
          <w:numId w:val="21"/>
        </w:numPr>
        <w:shd w:val="clear" w:color="auto" w:fill="DBE5F1" w:themeFill="accent1" w:themeFillTint="33"/>
        <w:spacing w:before="0" w:after="0"/>
        <w:jc w:val="both"/>
        <w:rPr>
          <w:rStyle w:val="Strong"/>
          <w:bCs w:val="0"/>
        </w:rPr>
      </w:pPr>
      <w:r w:rsidRPr="009A305B">
        <w:rPr>
          <w:rStyle w:val="Strong"/>
          <w:bCs w:val="0"/>
          <w:caps w:val="0"/>
        </w:rPr>
        <w:t>Strategic framework and policy commitments</w:t>
      </w:r>
    </w:p>
    <w:p w14:paraId="4EE938CB" w14:textId="77777777" w:rsidR="00975863" w:rsidRPr="009A305B" w:rsidRDefault="00975863" w:rsidP="000A7D6E">
      <w:pPr>
        <w:numPr>
          <w:ilvl w:val="0"/>
          <w:numId w:val="0"/>
        </w:numPr>
        <w:spacing w:before="0" w:beforeAutospacing="0" w:after="0"/>
        <w:ind w:left="-142" w:firstLine="142"/>
        <w:jc w:val="both"/>
        <w:rPr>
          <w:szCs w:val="24"/>
        </w:rPr>
      </w:pPr>
    </w:p>
    <w:p w14:paraId="011EAE08" w14:textId="41C57368" w:rsidR="000A7D6E" w:rsidRPr="009A305B" w:rsidRDefault="000A7D6E" w:rsidP="000A7D6E">
      <w:pPr>
        <w:numPr>
          <w:ilvl w:val="0"/>
          <w:numId w:val="0"/>
        </w:numPr>
        <w:spacing w:before="0" w:beforeAutospacing="0" w:after="0"/>
        <w:ind w:left="-142" w:firstLine="142"/>
        <w:jc w:val="both"/>
        <w:rPr>
          <w:szCs w:val="24"/>
        </w:rPr>
      </w:pPr>
      <w:r w:rsidRPr="009A305B">
        <w:rPr>
          <w:szCs w:val="24"/>
        </w:rPr>
        <w:t>Yerevan has adopted several strategic plans that frame its energy and climate priorities:</w:t>
      </w:r>
    </w:p>
    <w:p w14:paraId="11071857" w14:textId="77777777" w:rsidR="000A7D6E" w:rsidRPr="009A305B" w:rsidRDefault="000A7D6E">
      <w:pPr>
        <w:numPr>
          <w:ilvl w:val="0"/>
          <w:numId w:val="23"/>
        </w:numPr>
        <w:spacing w:before="0" w:beforeAutospacing="0" w:after="0"/>
        <w:jc w:val="both"/>
        <w:rPr>
          <w:szCs w:val="24"/>
        </w:rPr>
      </w:pPr>
      <w:r w:rsidRPr="009A305B">
        <w:rPr>
          <w:rStyle w:val="Strong"/>
          <w:szCs w:val="24"/>
        </w:rPr>
        <w:t>Yerevan Green City Action Plan (GCAP)</w:t>
      </w:r>
      <w:r w:rsidRPr="009A305B">
        <w:rPr>
          <w:szCs w:val="24"/>
        </w:rPr>
        <w:t xml:space="preserve"> (2020): Developed with support from the European Bank for Reconstruction and Development (EBRD), the GCAP identifies priority sectors—including energy, buildings, waste, and transport—with targeted measures to improve environmental performance and reduce emissions. The plan emphasizes retrofitting public buildings, advancing renewable energy use, improving public transport, and implementing energy-saving regulations.</w:t>
      </w:r>
    </w:p>
    <w:p w14:paraId="583D7442" w14:textId="64409DAD" w:rsidR="000A7D6E" w:rsidRPr="009A305B" w:rsidRDefault="000A7D6E">
      <w:pPr>
        <w:numPr>
          <w:ilvl w:val="0"/>
          <w:numId w:val="23"/>
        </w:numPr>
        <w:spacing w:before="0" w:beforeAutospacing="0" w:after="0"/>
        <w:jc w:val="both"/>
        <w:rPr>
          <w:szCs w:val="24"/>
        </w:rPr>
      </w:pPr>
      <w:r w:rsidRPr="009A305B">
        <w:rPr>
          <w:rStyle w:val="Strong"/>
          <w:szCs w:val="24"/>
        </w:rPr>
        <w:t>Yerevan City Sustainable Energy Action Plan (SEAP)</w:t>
      </w:r>
      <w:r w:rsidRPr="009A305B">
        <w:rPr>
          <w:szCs w:val="24"/>
        </w:rPr>
        <w:t xml:space="preserve"> (2010): In alignment with the EU’s Covenant of Mayors initiative, this plan outlined a roadmap to achieve a 20% reduction in greenhouse gas (GHG) emissions. It identified EE improvements in buildings, street lighting, and municipal services as key strategies, with implementation support from local and international partners.</w:t>
      </w:r>
    </w:p>
    <w:p w14:paraId="48A1E53A" w14:textId="4861F7CE" w:rsidR="000A7D6E" w:rsidRPr="009A305B" w:rsidRDefault="000A7D6E">
      <w:pPr>
        <w:numPr>
          <w:ilvl w:val="0"/>
          <w:numId w:val="23"/>
        </w:numPr>
        <w:spacing w:before="0" w:beforeAutospacing="0" w:after="0"/>
        <w:jc w:val="both"/>
        <w:rPr>
          <w:szCs w:val="24"/>
        </w:rPr>
      </w:pPr>
      <w:r w:rsidRPr="009A305B">
        <w:rPr>
          <w:rStyle w:val="Strong"/>
          <w:szCs w:val="24"/>
        </w:rPr>
        <w:t>Sustainable Energy and Climate Action Plan (SEDCAP)</w:t>
      </w:r>
      <w:r w:rsidRPr="009A305B">
        <w:rPr>
          <w:szCs w:val="24"/>
        </w:rPr>
        <w:t xml:space="preserve"> (updated 2025): Following Yerevan’s renewed commitment under the </w:t>
      </w:r>
      <w:r w:rsidRPr="009A305B">
        <w:rPr>
          <w:rStyle w:val="Strong"/>
          <w:szCs w:val="24"/>
        </w:rPr>
        <w:t>Covenant of Mayors for Climate and Energy</w:t>
      </w:r>
      <w:r w:rsidRPr="009A305B">
        <w:rPr>
          <w:szCs w:val="24"/>
        </w:rPr>
        <w:t xml:space="preserve">, the city set a more ambitious goal of </w:t>
      </w:r>
      <w:r w:rsidRPr="009A305B">
        <w:rPr>
          <w:rStyle w:val="Strong"/>
          <w:szCs w:val="24"/>
        </w:rPr>
        <w:t>30% GHG reduction by 2030</w:t>
      </w:r>
      <w:r w:rsidRPr="009A305B">
        <w:rPr>
          <w:szCs w:val="24"/>
        </w:rPr>
        <w:t xml:space="preserve">, along with </w:t>
      </w:r>
      <w:r w:rsidRPr="009A305B">
        <w:rPr>
          <w:rStyle w:val="Strong"/>
          <w:szCs w:val="24"/>
        </w:rPr>
        <w:t>climate adaptation</w:t>
      </w:r>
      <w:r w:rsidRPr="009A305B">
        <w:rPr>
          <w:szCs w:val="24"/>
        </w:rPr>
        <w:t xml:space="preserve"> measures. The SEDCAP reflects an integrated approach that addresses both mitigation and resilience, incorporating updated baseline emission inventories and sectoral analyses.</w:t>
      </w:r>
    </w:p>
    <w:p w14:paraId="21FBD4E2" w14:textId="77777777" w:rsidR="00524722" w:rsidRDefault="00524722" w:rsidP="000A7D6E">
      <w:pPr>
        <w:numPr>
          <w:ilvl w:val="0"/>
          <w:numId w:val="0"/>
        </w:numPr>
        <w:spacing w:before="0" w:beforeAutospacing="0" w:after="0"/>
        <w:jc w:val="both"/>
        <w:rPr>
          <w:szCs w:val="24"/>
        </w:rPr>
      </w:pPr>
    </w:p>
    <w:p w14:paraId="05E3AAC1" w14:textId="28BAD14A" w:rsidR="000A7D6E" w:rsidRPr="009A305B" w:rsidRDefault="000A7D6E" w:rsidP="000A7D6E">
      <w:pPr>
        <w:numPr>
          <w:ilvl w:val="0"/>
          <w:numId w:val="0"/>
        </w:numPr>
        <w:spacing w:before="0" w:beforeAutospacing="0" w:after="0"/>
        <w:jc w:val="both"/>
        <w:rPr>
          <w:szCs w:val="24"/>
        </w:rPr>
      </w:pPr>
      <w:r w:rsidRPr="009A305B">
        <w:rPr>
          <w:szCs w:val="24"/>
        </w:rPr>
        <w:t>These documents were developed through participatory processes involving stakeholders, expert reviews, and public consultations, ensuring alignment with both local realities and international climate and energy frameworks.</w:t>
      </w:r>
    </w:p>
    <w:p w14:paraId="122A4972" w14:textId="6B695E38" w:rsidR="002E0324" w:rsidRPr="009A305B" w:rsidRDefault="002E0324" w:rsidP="002E0324">
      <w:pPr>
        <w:numPr>
          <w:ilvl w:val="0"/>
          <w:numId w:val="0"/>
        </w:numPr>
        <w:spacing w:before="120" w:beforeAutospacing="0"/>
        <w:jc w:val="both"/>
        <w:rPr>
          <w:szCs w:val="24"/>
        </w:rPr>
      </w:pPr>
      <w:r w:rsidRPr="009A305B">
        <w:rPr>
          <w:szCs w:val="24"/>
        </w:rPr>
        <w:t xml:space="preserve">Yerevan has benefited from substantial technical and financial support from the European Investment Bank (EIB), UNDP, European Bank for Reconstruction and Development (EBRD), EU </w:t>
      </w:r>
      <w:proofErr w:type="spellStart"/>
      <w:r w:rsidRPr="009A305B">
        <w:rPr>
          <w:szCs w:val="24"/>
        </w:rPr>
        <w:t>Neighbourhood</w:t>
      </w:r>
      <w:proofErr w:type="spellEnd"/>
      <w:r w:rsidRPr="009A305B">
        <w:rPr>
          <w:szCs w:val="24"/>
        </w:rPr>
        <w:t xml:space="preserve"> Investment Platform, and the Eastern Europe Energy Efficiency and Environment Partnership (E5P).</w:t>
      </w:r>
    </w:p>
    <w:p w14:paraId="7B504CC3" w14:textId="77777777" w:rsidR="002E0324" w:rsidRPr="002E0324" w:rsidRDefault="002E0324" w:rsidP="002E0324">
      <w:pPr>
        <w:numPr>
          <w:ilvl w:val="0"/>
          <w:numId w:val="0"/>
        </w:numPr>
        <w:spacing w:before="120" w:beforeAutospacing="0"/>
        <w:jc w:val="both"/>
        <w:rPr>
          <w:rFonts w:ascii="Sylfaen" w:hAnsi="Sylfaen"/>
          <w:szCs w:val="24"/>
        </w:rPr>
      </w:pPr>
    </w:p>
    <w:p w14:paraId="529DD770" w14:textId="21F486F9" w:rsidR="002E0324" w:rsidRPr="009A305B" w:rsidRDefault="002E0324">
      <w:pPr>
        <w:pStyle w:val="Heading4"/>
        <w:numPr>
          <w:ilvl w:val="1"/>
          <w:numId w:val="21"/>
        </w:numPr>
        <w:shd w:val="clear" w:color="auto" w:fill="DBE5F1" w:themeFill="accent1" w:themeFillTint="33"/>
        <w:spacing w:before="0" w:after="0"/>
        <w:jc w:val="both"/>
        <w:rPr>
          <w:rStyle w:val="Strong"/>
          <w:caps w:val="0"/>
        </w:rPr>
      </w:pPr>
      <w:r w:rsidRPr="009A305B">
        <w:rPr>
          <w:rStyle w:val="Strong"/>
          <w:caps w:val="0"/>
        </w:rPr>
        <w:t>Key Energy Efficiency Projects</w:t>
      </w:r>
    </w:p>
    <w:p w14:paraId="0C5ED49C" w14:textId="77777777" w:rsidR="002E0324" w:rsidRPr="009A305B" w:rsidRDefault="002E0324" w:rsidP="002E0324">
      <w:pPr>
        <w:numPr>
          <w:ilvl w:val="0"/>
          <w:numId w:val="0"/>
        </w:numPr>
        <w:spacing w:before="120" w:beforeAutospacing="0"/>
        <w:jc w:val="both"/>
        <w:rPr>
          <w:szCs w:val="24"/>
        </w:rPr>
      </w:pPr>
      <w:r w:rsidRPr="009A305B">
        <w:rPr>
          <w:szCs w:val="24"/>
        </w:rPr>
        <w:t>Energy efficiency in public buildings remains one of the highest-impact areas of intervention in Yerevan:</w:t>
      </w:r>
    </w:p>
    <w:p w14:paraId="35946D32" w14:textId="72173856" w:rsidR="002E0324" w:rsidRPr="009A305B" w:rsidRDefault="002E0324">
      <w:pPr>
        <w:pStyle w:val="ListParagraph"/>
        <w:numPr>
          <w:ilvl w:val="0"/>
          <w:numId w:val="22"/>
        </w:numPr>
        <w:spacing w:before="120" w:beforeAutospacing="0"/>
        <w:ind w:left="450"/>
        <w:jc w:val="both"/>
        <w:rPr>
          <w:szCs w:val="24"/>
        </w:rPr>
      </w:pPr>
      <w:r w:rsidRPr="009A305B">
        <w:rPr>
          <w:szCs w:val="24"/>
        </w:rPr>
        <w:t>Yerevan Energy Efficiency Project (2017–ongoing): Focused on rehabilitating kindergartens through building envelope insulation, heating system upgrades, and energy-efficient lighting.</w:t>
      </w:r>
    </w:p>
    <w:p w14:paraId="6DD17890" w14:textId="7A9BF3C8" w:rsidR="002E0324" w:rsidRPr="009A305B" w:rsidRDefault="002E0324">
      <w:pPr>
        <w:pStyle w:val="ListParagraph"/>
        <w:numPr>
          <w:ilvl w:val="0"/>
          <w:numId w:val="22"/>
        </w:numPr>
        <w:spacing w:before="120" w:beforeAutospacing="0"/>
        <w:ind w:left="450"/>
        <w:jc w:val="both"/>
        <w:rPr>
          <w:szCs w:val="24"/>
        </w:rPr>
      </w:pPr>
      <w:r w:rsidRPr="009A305B">
        <w:rPr>
          <w:szCs w:val="24"/>
        </w:rPr>
        <w:lastRenderedPageBreak/>
        <w:t>Yerevan Energy Efficiency II Project (202</w:t>
      </w:r>
      <w:r w:rsidR="00AF7ED2" w:rsidRPr="009A305B">
        <w:rPr>
          <w:szCs w:val="24"/>
        </w:rPr>
        <w:t>4</w:t>
      </w:r>
      <w:r w:rsidRPr="009A305B">
        <w:rPr>
          <w:szCs w:val="24"/>
        </w:rPr>
        <w:t xml:space="preserve">–ongoing): Supported by a €25 million loan from the EIB, a €10.1 million grant from the EU </w:t>
      </w:r>
      <w:proofErr w:type="spellStart"/>
      <w:r w:rsidRPr="009A305B">
        <w:rPr>
          <w:szCs w:val="24"/>
        </w:rPr>
        <w:t>Neighbourhood</w:t>
      </w:r>
      <w:proofErr w:type="spellEnd"/>
      <w:r w:rsidRPr="009A305B">
        <w:rPr>
          <w:szCs w:val="24"/>
        </w:rPr>
        <w:t xml:space="preserve"> Investment Platform, and €2 million co-financing from the Yerevan Municipality, this project scales up earlier efforts to cover additional public buildings, including kindergartens and polyclinics. It is expected to significantly reduce energy consumption and GHG emissions, while improving indoor comfort and health standards.</w:t>
      </w:r>
    </w:p>
    <w:p w14:paraId="323862DB" w14:textId="1992BC2C" w:rsidR="000A7D6E" w:rsidRPr="009A305B" w:rsidRDefault="002E0324" w:rsidP="002E0324">
      <w:pPr>
        <w:numPr>
          <w:ilvl w:val="0"/>
          <w:numId w:val="0"/>
        </w:numPr>
        <w:spacing w:before="120" w:beforeAutospacing="0"/>
        <w:jc w:val="both"/>
        <w:rPr>
          <w:szCs w:val="24"/>
        </w:rPr>
      </w:pPr>
      <w:r w:rsidRPr="009A305B">
        <w:rPr>
          <w:szCs w:val="24"/>
        </w:rPr>
        <w:t>Yerevan stands out in the region for its structured, multi-tiered approach to energy efficiency and climate action. The city’s integration of long-term planning (SEDCAP, GCAP), institutional commitments, and access to international financing mechanisms positions it as a model for sustainable urban energy transformation in Eastern Europe and the Caucasus. Continued focus on implementation, public-private cooperation, and monitoring will be essential for achieving its 2030 climate and energy goals.</w:t>
      </w:r>
      <w:r w:rsidR="009C3A00" w:rsidRPr="009A305B">
        <w:rPr>
          <w:szCs w:val="24"/>
        </w:rPr>
        <w:tab/>
      </w:r>
      <w:r w:rsidR="009C3A00" w:rsidRPr="009A305B">
        <w:rPr>
          <w:szCs w:val="24"/>
        </w:rPr>
        <w:br/>
      </w:r>
    </w:p>
    <w:p w14:paraId="4B64EA2D" w14:textId="0D7E4C4D" w:rsidR="009C3A00" w:rsidRPr="009A305B" w:rsidRDefault="009C3A00">
      <w:pPr>
        <w:pStyle w:val="Heading4"/>
        <w:numPr>
          <w:ilvl w:val="1"/>
          <w:numId w:val="21"/>
        </w:numPr>
        <w:shd w:val="clear" w:color="auto" w:fill="DBE5F1" w:themeFill="accent1" w:themeFillTint="33"/>
        <w:spacing w:before="0" w:after="0"/>
        <w:jc w:val="both"/>
        <w:rPr>
          <w:rStyle w:val="Strong"/>
          <w:caps w:val="0"/>
        </w:rPr>
      </w:pPr>
      <w:r w:rsidRPr="009A305B">
        <w:rPr>
          <w:rStyle w:val="Strong"/>
          <w:caps w:val="0"/>
        </w:rPr>
        <w:t>Consultant Selection for Technical Supervision</w:t>
      </w:r>
    </w:p>
    <w:p w14:paraId="7978A5CC" w14:textId="77777777" w:rsidR="009C3A00" w:rsidRPr="009A305B" w:rsidRDefault="009C3A00" w:rsidP="009C3A00">
      <w:pPr>
        <w:numPr>
          <w:ilvl w:val="0"/>
          <w:numId w:val="0"/>
        </w:numPr>
        <w:spacing w:after="100" w:afterAutospacing="1"/>
        <w:rPr>
          <w:szCs w:val="24"/>
        </w:rPr>
      </w:pPr>
      <w:r w:rsidRPr="009A305B">
        <w:rPr>
          <w:rStyle w:val="Strong"/>
          <w:szCs w:val="24"/>
        </w:rPr>
        <w:t>Yerevan Energy Efficiency II Project</w:t>
      </w:r>
    </w:p>
    <w:p w14:paraId="247D8111" w14:textId="6691F2E9" w:rsidR="009C3A00" w:rsidRPr="009A305B" w:rsidRDefault="009C3A00" w:rsidP="009C3A00">
      <w:pPr>
        <w:numPr>
          <w:ilvl w:val="0"/>
          <w:numId w:val="0"/>
        </w:numPr>
        <w:spacing w:after="100" w:afterAutospacing="1"/>
        <w:jc w:val="both"/>
        <w:rPr>
          <w:szCs w:val="24"/>
        </w:rPr>
      </w:pPr>
      <w:r w:rsidRPr="009A305B">
        <w:rPr>
          <w:szCs w:val="24"/>
        </w:rPr>
        <w:t xml:space="preserve">Within the framework of the </w:t>
      </w:r>
      <w:r w:rsidRPr="009A305B">
        <w:rPr>
          <w:rStyle w:val="Strong"/>
          <w:szCs w:val="24"/>
        </w:rPr>
        <w:t>Yerevan Energy Efficiency II Project</w:t>
      </w:r>
      <w:r w:rsidRPr="009A305B">
        <w:rPr>
          <w:szCs w:val="24"/>
        </w:rPr>
        <w:t>, it is planned to</w:t>
      </w:r>
      <w:r w:rsidR="009F3623" w:rsidRPr="009A305B">
        <w:rPr>
          <w:lang w:val="en-US"/>
        </w:rPr>
        <w:t xml:space="preserve"> implement energy efficiency renovation (or improvements) and seismic upgrades</w:t>
      </w:r>
      <w:r w:rsidR="009F3623" w:rsidRPr="009A305B">
        <w:rPr>
          <w:rStyle w:val="Strong"/>
          <w:szCs w:val="24"/>
        </w:rPr>
        <w:t xml:space="preserve"> </w:t>
      </w:r>
      <w:r w:rsidR="003A5D4A" w:rsidRPr="009A305B">
        <w:rPr>
          <w:rStyle w:val="Strong"/>
          <w:szCs w:val="24"/>
        </w:rPr>
        <w:t xml:space="preserve">of </w:t>
      </w:r>
      <w:r w:rsidRPr="009A305B">
        <w:rPr>
          <w:rStyle w:val="Strong"/>
          <w:szCs w:val="24"/>
        </w:rPr>
        <w:t>32 kindergartens and 6 polyclinics in Yerevan</w:t>
      </w:r>
      <w:r w:rsidRPr="009A305B">
        <w:rPr>
          <w:szCs w:val="24"/>
        </w:rPr>
        <w:t>, aligning their technical condition with the following standards and requirements:</w:t>
      </w:r>
    </w:p>
    <w:p w14:paraId="7DCD29B0" w14:textId="17B25CC6" w:rsidR="009C3A00" w:rsidRPr="009A305B" w:rsidRDefault="009C3A00">
      <w:pPr>
        <w:numPr>
          <w:ilvl w:val="0"/>
          <w:numId w:val="24"/>
        </w:numPr>
        <w:spacing w:after="100" w:afterAutospacing="1"/>
        <w:rPr>
          <w:szCs w:val="24"/>
        </w:rPr>
      </w:pPr>
      <w:r w:rsidRPr="009A305B">
        <w:rPr>
          <w:szCs w:val="24"/>
        </w:rPr>
        <w:t xml:space="preserve">RA Norms </w:t>
      </w:r>
      <w:r w:rsidRPr="009A305B">
        <w:rPr>
          <w:rStyle w:val="Strong"/>
          <w:b w:val="0"/>
          <w:szCs w:val="24"/>
        </w:rPr>
        <w:t>20.04.2020</w:t>
      </w:r>
      <w:r w:rsidRPr="009A305B">
        <w:rPr>
          <w:szCs w:val="24"/>
        </w:rPr>
        <w:t xml:space="preserve"> – </w:t>
      </w:r>
      <w:r w:rsidRPr="009A305B">
        <w:rPr>
          <w:rStyle w:val="Emphasis"/>
          <w:i w:val="0"/>
          <w:szCs w:val="24"/>
        </w:rPr>
        <w:t>“Earthquake-Resistant Building. Design Norms”</w:t>
      </w:r>
    </w:p>
    <w:p w14:paraId="42C52DD6" w14:textId="6F4FB232" w:rsidR="009C3A00" w:rsidRPr="009A305B" w:rsidRDefault="009C3A00">
      <w:pPr>
        <w:numPr>
          <w:ilvl w:val="0"/>
          <w:numId w:val="24"/>
        </w:numPr>
        <w:spacing w:after="100" w:afterAutospacing="1"/>
        <w:rPr>
          <w:szCs w:val="24"/>
        </w:rPr>
      </w:pPr>
      <w:r w:rsidRPr="009A305B">
        <w:rPr>
          <w:szCs w:val="24"/>
        </w:rPr>
        <w:t xml:space="preserve">RA Norms </w:t>
      </w:r>
      <w:r w:rsidRPr="009A305B">
        <w:rPr>
          <w:rStyle w:val="Strong"/>
          <w:b w:val="0"/>
          <w:szCs w:val="24"/>
        </w:rPr>
        <w:t>24.02.2022</w:t>
      </w:r>
      <w:r w:rsidRPr="009A305B">
        <w:rPr>
          <w:szCs w:val="24"/>
        </w:rPr>
        <w:t xml:space="preserve"> – </w:t>
      </w:r>
      <w:r w:rsidRPr="009A305B">
        <w:rPr>
          <w:rStyle w:val="Emphasis"/>
          <w:i w:val="0"/>
          <w:szCs w:val="24"/>
        </w:rPr>
        <w:t>“Ensuring Energy Efficiency of Buildings. Energy Efficiency Assessment Indicators”</w:t>
      </w:r>
    </w:p>
    <w:p w14:paraId="217C4FF9" w14:textId="77777777" w:rsidR="009C3A00" w:rsidRPr="009A305B" w:rsidRDefault="009C3A00">
      <w:pPr>
        <w:numPr>
          <w:ilvl w:val="0"/>
          <w:numId w:val="24"/>
        </w:numPr>
        <w:spacing w:after="100" w:afterAutospacing="1"/>
        <w:rPr>
          <w:szCs w:val="24"/>
        </w:rPr>
      </w:pPr>
      <w:r w:rsidRPr="009A305B">
        <w:rPr>
          <w:szCs w:val="24"/>
        </w:rPr>
        <w:t xml:space="preserve">RA Government Decision No. </w:t>
      </w:r>
      <w:r w:rsidRPr="009A305B">
        <w:rPr>
          <w:rStyle w:val="Strong"/>
          <w:b w:val="0"/>
          <w:szCs w:val="24"/>
        </w:rPr>
        <w:t>1504-N</w:t>
      </w:r>
      <w:r w:rsidRPr="009A305B">
        <w:rPr>
          <w:szCs w:val="24"/>
        </w:rPr>
        <w:t xml:space="preserve">, dated </w:t>
      </w:r>
      <w:r w:rsidRPr="009A305B">
        <w:rPr>
          <w:rStyle w:val="Strong"/>
          <w:b w:val="0"/>
          <w:szCs w:val="24"/>
        </w:rPr>
        <w:t>December 25, 2014</w:t>
      </w:r>
      <w:r w:rsidRPr="009A305B">
        <w:rPr>
          <w:szCs w:val="24"/>
        </w:rPr>
        <w:t xml:space="preserve"> – </w:t>
      </w:r>
      <w:r w:rsidRPr="009A305B">
        <w:rPr>
          <w:rStyle w:val="Emphasis"/>
          <w:i w:val="0"/>
          <w:szCs w:val="24"/>
        </w:rPr>
        <w:t>“On the Application of Measures Aimed at Increasing Energy Saving and Energy Efficiency in Objects Built (Reconstructed, Renovated) with State Funding”</w:t>
      </w:r>
    </w:p>
    <w:p w14:paraId="3914C625" w14:textId="77777777" w:rsidR="009C3A00" w:rsidRPr="009A305B" w:rsidRDefault="009C3A00">
      <w:pPr>
        <w:numPr>
          <w:ilvl w:val="0"/>
          <w:numId w:val="24"/>
        </w:numPr>
        <w:spacing w:after="100" w:afterAutospacing="1"/>
        <w:rPr>
          <w:szCs w:val="24"/>
        </w:rPr>
      </w:pPr>
      <w:r w:rsidRPr="009A305B">
        <w:rPr>
          <w:szCs w:val="24"/>
        </w:rPr>
        <w:t xml:space="preserve">Other applicable </w:t>
      </w:r>
      <w:r w:rsidRPr="009A305B">
        <w:rPr>
          <w:rStyle w:val="Strong"/>
          <w:b w:val="0"/>
          <w:szCs w:val="24"/>
        </w:rPr>
        <w:t>energy efficiency standards</w:t>
      </w:r>
    </w:p>
    <w:p w14:paraId="0B4D9956" w14:textId="60F69F11" w:rsidR="009C3A00" w:rsidRPr="009A305B" w:rsidRDefault="009C3A00" w:rsidP="00256C7C">
      <w:pPr>
        <w:numPr>
          <w:ilvl w:val="0"/>
          <w:numId w:val="0"/>
        </w:numPr>
        <w:spacing w:after="100" w:afterAutospacing="1"/>
        <w:jc w:val="both"/>
        <w:rPr>
          <w:szCs w:val="24"/>
        </w:rPr>
      </w:pPr>
      <w:r w:rsidRPr="009A305B">
        <w:rPr>
          <w:szCs w:val="24"/>
        </w:rPr>
        <w:t xml:space="preserve">To ensure technical supervision of the works for the above-mentioned </w:t>
      </w:r>
      <w:r w:rsidR="006E3F42" w:rsidRPr="009A305B">
        <w:rPr>
          <w:szCs w:val="24"/>
        </w:rPr>
        <w:t>buildings</w:t>
      </w:r>
      <w:r w:rsidRPr="009A305B">
        <w:rPr>
          <w:szCs w:val="24"/>
        </w:rPr>
        <w:t xml:space="preserve">, it is planned to select a </w:t>
      </w:r>
      <w:r w:rsidRPr="009A305B">
        <w:rPr>
          <w:rStyle w:val="Strong"/>
          <w:b w:val="0"/>
          <w:szCs w:val="24"/>
        </w:rPr>
        <w:t>specialized consulting organization</w:t>
      </w:r>
      <w:r w:rsidRPr="009A305B">
        <w:rPr>
          <w:szCs w:val="24"/>
        </w:rPr>
        <w:t xml:space="preserve"> (hereinafter referred to as the “Consultant”).</w:t>
      </w:r>
      <w:r w:rsidR="006E3F42" w:rsidRPr="009A305B">
        <w:rPr>
          <w:szCs w:val="24"/>
        </w:rPr>
        <w:t xml:space="preserve"> </w:t>
      </w:r>
      <w:r w:rsidRPr="009A305B">
        <w:rPr>
          <w:rStyle w:val="Strong"/>
          <w:b w:val="0"/>
          <w:szCs w:val="24"/>
        </w:rPr>
        <w:t>Financial resources</w:t>
      </w:r>
      <w:r w:rsidRPr="009A305B">
        <w:rPr>
          <w:szCs w:val="24"/>
        </w:rPr>
        <w:t xml:space="preserve"> will be allocated to ensure proper technical supervision of the </w:t>
      </w:r>
      <w:r w:rsidR="00EE238D" w:rsidRPr="009A305B">
        <w:rPr>
          <w:szCs w:val="24"/>
        </w:rPr>
        <w:t>buildings</w:t>
      </w:r>
      <w:r w:rsidRPr="009A305B">
        <w:rPr>
          <w:szCs w:val="24"/>
        </w:rPr>
        <w:t xml:space="preserve"> being reconstructed/renovated. A </w:t>
      </w:r>
      <w:r w:rsidRPr="009A305B">
        <w:rPr>
          <w:rStyle w:val="Strong"/>
          <w:b w:val="0"/>
          <w:szCs w:val="24"/>
        </w:rPr>
        <w:t>Time-Based Contract</w:t>
      </w:r>
      <w:r w:rsidRPr="009A305B">
        <w:rPr>
          <w:szCs w:val="24"/>
        </w:rPr>
        <w:t xml:space="preserve"> will be signed with the Consultant.</w:t>
      </w:r>
    </w:p>
    <w:p w14:paraId="6ADCB191" w14:textId="51E13C8F" w:rsidR="009F3623" w:rsidRPr="00F052C8" w:rsidRDefault="009F3623" w:rsidP="00F052C8">
      <w:pPr>
        <w:pStyle w:val="FootnoteText"/>
        <w:numPr>
          <w:ilvl w:val="0"/>
          <w:numId w:val="0"/>
        </w:numPr>
        <w:spacing w:before="0" w:beforeAutospacing="0" w:after="0"/>
        <w:jc w:val="both"/>
        <w:rPr>
          <w:rStyle w:val="Strong"/>
          <w:b w:val="0"/>
          <w:sz w:val="22"/>
          <w:szCs w:val="22"/>
        </w:rPr>
      </w:pPr>
      <w:r w:rsidRPr="00F052C8">
        <w:rPr>
          <w:rStyle w:val="Strong"/>
          <w:b w:val="0"/>
          <w:sz w:val="24"/>
          <w:szCs w:val="24"/>
        </w:rPr>
        <w:t xml:space="preserve">The selection of the specialized Consultant will be conducted through a competitive process in accordance with the rules and procedures of the EIB </w:t>
      </w:r>
      <w:r w:rsidR="00C7502E" w:rsidRPr="00F052C8">
        <w:rPr>
          <w:rStyle w:val="Strong"/>
          <w:b w:val="0"/>
          <w:sz w:val="24"/>
          <w:szCs w:val="24"/>
        </w:rPr>
        <w:t>(«Guide to Procurement for projects financed by the EIB», March 2024)</w:t>
      </w:r>
      <w:r w:rsidRPr="00F052C8">
        <w:rPr>
          <w:rStyle w:val="Strong"/>
          <w:b w:val="0"/>
          <w:sz w:val="24"/>
          <w:szCs w:val="24"/>
        </w:rPr>
        <w:t xml:space="preserve">. </w:t>
      </w:r>
      <w:r w:rsidR="00F052C8" w:rsidRPr="00F052C8">
        <w:rPr>
          <w:noProof/>
          <w:sz w:val="24"/>
          <w:szCs w:val="24"/>
          <w:lang w:val="en-GB"/>
        </w:rPr>
        <w:t>The</w:t>
      </w:r>
      <w:r w:rsidR="00F052C8" w:rsidRPr="00F052C8">
        <w:rPr>
          <w:b/>
          <w:color w:val="0000FF"/>
          <w:sz w:val="24"/>
          <w:szCs w:val="24"/>
          <w:lang w:val="en-GB"/>
        </w:rPr>
        <w:t xml:space="preserve"> </w:t>
      </w:r>
      <w:r w:rsidR="00F052C8" w:rsidRPr="00F052C8">
        <w:rPr>
          <w:b/>
          <w:sz w:val="24"/>
          <w:szCs w:val="24"/>
          <w:lang w:val="en-GB"/>
        </w:rPr>
        <w:t xml:space="preserve">“Guide to Procurement” </w:t>
      </w:r>
      <w:r w:rsidR="00F052C8" w:rsidRPr="00F052C8">
        <w:rPr>
          <w:noProof/>
          <w:sz w:val="24"/>
          <w:szCs w:val="24"/>
          <w:lang w:val="en-GB"/>
        </w:rPr>
        <w:t>is available online on EIB’s website:</w:t>
      </w:r>
      <w:r w:rsidR="00F052C8" w:rsidRPr="00F052C8">
        <w:rPr>
          <w:sz w:val="24"/>
          <w:szCs w:val="24"/>
          <w:lang w:val="en-GB"/>
        </w:rPr>
        <w:t xml:space="preserve"> </w:t>
      </w:r>
      <w:hyperlink r:id="rId8" w:history="1">
        <w:r w:rsidR="00F052C8" w:rsidRPr="00F052C8">
          <w:rPr>
            <w:rStyle w:val="Hyperlink"/>
            <w:sz w:val="22"/>
            <w:szCs w:val="22"/>
            <w:lang w:val="en-GB"/>
          </w:rPr>
          <w:t>https://www.eib.org/en/publications/20240132-guide-to-procurement-for-projects-financed-by-the-eib</w:t>
        </w:r>
      </w:hyperlink>
    </w:p>
    <w:p w14:paraId="0EC298BA" w14:textId="151523AB" w:rsidR="009C3A00" w:rsidRPr="009A305B" w:rsidRDefault="009C3A00" w:rsidP="00F24F7C">
      <w:pPr>
        <w:numPr>
          <w:ilvl w:val="0"/>
          <w:numId w:val="0"/>
        </w:numPr>
        <w:spacing w:after="100" w:afterAutospacing="1"/>
        <w:jc w:val="both"/>
        <w:rPr>
          <w:b/>
          <w:szCs w:val="24"/>
        </w:rPr>
      </w:pPr>
      <w:r w:rsidRPr="009A305B">
        <w:rPr>
          <w:szCs w:val="24"/>
        </w:rPr>
        <w:t>The</w:t>
      </w:r>
      <w:r w:rsidRPr="009A305B">
        <w:rPr>
          <w:b/>
          <w:szCs w:val="24"/>
        </w:rPr>
        <w:t xml:space="preserve"> </w:t>
      </w:r>
      <w:r w:rsidRPr="009A305B">
        <w:rPr>
          <w:rStyle w:val="Strong"/>
          <w:b w:val="0"/>
          <w:szCs w:val="24"/>
        </w:rPr>
        <w:t>Yerevan Municipality</w:t>
      </w:r>
      <w:r w:rsidRPr="009A305B">
        <w:rPr>
          <w:b/>
          <w:szCs w:val="24"/>
        </w:rPr>
        <w:t xml:space="preserve"> </w:t>
      </w:r>
      <w:r w:rsidRPr="009A305B">
        <w:rPr>
          <w:szCs w:val="24"/>
        </w:rPr>
        <w:t>(hereinafter referred to as the “Client”), through the</w:t>
      </w:r>
      <w:r w:rsidRPr="009A305B">
        <w:rPr>
          <w:b/>
          <w:szCs w:val="24"/>
        </w:rPr>
        <w:t xml:space="preserve"> </w:t>
      </w:r>
      <w:r w:rsidR="00F24F7C" w:rsidRPr="009A305B">
        <w:rPr>
          <w:rStyle w:val="Strong"/>
          <w:b w:val="0"/>
          <w:szCs w:val="24"/>
        </w:rPr>
        <w:t>“Investing Projects Implementation Unit Building up of Yerevan” Community</w:t>
      </w:r>
      <w:r w:rsidRPr="009A305B">
        <w:rPr>
          <w:rStyle w:val="Strong"/>
          <w:b w:val="0"/>
          <w:szCs w:val="24"/>
        </w:rPr>
        <w:t xml:space="preserve"> Non-Commercial Organization</w:t>
      </w:r>
      <w:r w:rsidRPr="009A305B">
        <w:rPr>
          <w:b/>
          <w:szCs w:val="24"/>
        </w:rPr>
        <w:t xml:space="preserve"> </w:t>
      </w:r>
      <w:r w:rsidRPr="009A305B">
        <w:rPr>
          <w:szCs w:val="24"/>
        </w:rPr>
        <w:t xml:space="preserve">(hereinafter referred to as </w:t>
      </w:r>
      <w:r w:rsidR="001C7374" w:rsidRPr="009A305B">
        <w:rPr>
          <w:szCs w:val="24"/>
        </w:rPr>
        <w:t>PIU</w:t>
      </w:r>
      <w:r w:rsidRPr="009A305B">
        <w:rPr>
          <w:szCs w:val="24"/>
        </w:rPr>
        <w:t xml:space="preserve">), </w:t>
      </w:r>
      <w:bookmarkStart w:id="9" w:name="_Hlk203576697"/>
      <w:r w:rsidRPr="009A305B">
        <w:rPr>
          <w:szCs w:val="24"/>
        </w:rPr>
        <w:t>will publish a</w:t>
      </w:r>
      <w:r w:rsidRPr="009A305B">
        <w:rPr>
          <w:b/>
          <w:szCs w:val="24"/>
        </w:rPr>
        <w:t xml:space="preserve"> </w:t>
      </w:r>
      <w:r w:rsidRPr="009A305B">
        <w:rPr>
          <w:rStyle w:val="Strong"/>
          <w:b w:val="0"/>
          <w:szCs w:val="24"/>
        </w:rPr>
        <w:t>Request for Expressions of Interest (REOI)</w:t>
      </w:r>
      <w:r w:rsidRPr="009A305B">
        <w:rPr>
          <w:b/>
          <w:szCs w:val="24"/>
        </w:rPr>
        <w:t xml:space="preserve"> </w:t>
      </w:r>
      <w:r w:rsidRPr="009A305B">
        <w:rPr>
          <w:szCs w:val="24"/>
        </w:rPr>
        <w:t>to select a Consultant to perform this assignment</w:t>
      </w:r>
      <w:bookmarkEnd w:id="9"/>
      <w:r w:rsidRPr="009A305B">
        <w:rPr>
          <w:szCs w:val="24"/>
        </w:rPr>
        <w:t xml:space="preserve">. </w:t>
      </w:r>
      <w:r w:rsidR="009F3623" w:rsidRPr="009A305B">
        <w:rPr>
          <w:b/>
          <w:bCs/>
        </w:rPr>
        <w:t>The tender will follow the Quality and Cost-Based Selection (QCBS) procedure</w:t>
      </w:r>
      <w:r w:rsidR="009F3623" w:rsidRPr="009A305B">
        <w:t>.</w:t>
      </w:r>
    </w:p>
    <w:bookmarkEnd w:id="8"/>
    <w:p w14:paraId="6116B245" w14:textId="2989BBAC" w:rsidR="000F051E" w:rsidRPr="009A305B" w:rsidRDefault="000F051E">
      <w:pPr>
        <w:pStyle w:val="Heading1"/>
        <w:numPr>
          <w:ilvl w:val="0"/>
          <w:numId w:val="2"/>
        </w:numPr>
        <w:shd w:val="clear" w:color="auto" w:fill="B8CCE4" w:themeFill="accent1" w:themeFillTint="66"/>
        <w:spacing w:before="0" w:after="120"/>
        <w:jc w:val="center"/>
        <w:rPr>
          <w:sz w:val="24"/>
          <w:szCs w:val="24"/>
          <w:shd w:val="clear" w:color="auto" w:fill="B8CCE4" w:themeFill="accent1" w:themeFillTint="66"/>
          <w:lang w:val="en-US"/>
        </w:rPr>
      </w:pPr>
      <w:r w:rsidRPr="009A305B">
        <w:rPr>
          <w:sz w:val="24"/>
          <w:szCs w:val="24"/>
          <w:shd w:val="clear" w:color="auto" w:fill="B8CCE4" w:themeFill="accent1" w:themeFillTint="66"/>
          <w:lang w:val="en-US"/>
        </w:rPr>
        <w:lastRenderedPageBreak/>
        <w:t>OBJECTIVES OF THE ASSIGNMENT</w:t>
      </w:r>
    </w:p>
    <w:p w14:paraId="2442744D" w14:textId="38606650" w:rsidR="000309BC" w:rsidRPr="009A305B" w:rsidRDefault="00340F81" w:rsidP="00C705A6">
      <w:pPr>
        <w:numPr>
          <w:ilvl w:val="0"/>
          <w:numId w:val="0"/>
        </w:numPr>
        <w:spacing w:before="120" w:beforeAutospacing="0"/>
        <w:jc w:val="both"/>
        <w:rPr>
          <w:szCs w:val="24"/>
        </w:rPr>
      </w:pPr>
      <w:bookmarkStart w:id="10" w:name="_Hlk191631625"/>
      <w:r w:rsidRPr="009A305B">
        <w:rPr>
          <w:szCs w:val="24"/>
        </w:rPr>
        <w:t xml:space="preserve">This ToR provides consulting services within the framework of the contract signed between the Client and the Consultant. The purpose of this work is to provide technical supervision services during the reconstruction of nursery-kindergartens in the administrative districts of Yerevan, Republic of Armenia:  No. 17 in Kentron district, No. 39 and 46 in </w:t>
      </w:r>
      <w:proofErr w:type="spellStart"/>
      <w:r w:rsidRPr="009A305B">
        <w:rPr>
          <w:szCs w:val="24"/>
        </w:rPr>
        <w:t>Ajapnyak</w:t>
      </w:r>
      <w:proofErr w:type="spellEnd"/>
      <w:r w:rsidRPr="009A305B">
        <w:rPr>
          <w:szCs w:val="24"/>
        </w:rPr>
        <w:t xml:space="preserve"> </w:t>
      </w:r>
      <w:r w:rsidR="00007704" w:rsidRPr="009A305B">
        <w:rPr>
          <w:szCs w:val="24"/>
        </w:rPr>
        <w:t>district,</w:t>
      </w:r>
      <w:r w:rsidRPr="009A305B">
        <w:rPr>
          <w:szCs w:val="24"/>
        </w:rPr>
        <w:t xml:space="preserve"> N</w:t>
      </w:r>
      <w:r w:rsidR="00007704" w:rsidRPr="009A305B">
        <w:rPr>
          <w:szCs w:val="24"/>
          <w:lang w:val="hy-AM"/>
        </w:rPr>
        <w:t>օ</w:t>
      </w:r>
      <w:r w:rsidRPr="009A305B">
        <w:rPr>
          <w:szCs w:val="24"/>
        </w:rPr>
        <w:t xml:space="preserve">. 64 and 72 in </w:t>
      </w:r>
      <w:proofErr w:type="spellStart"/>
      <w:r w:rsidRPr="009A305B">
        <w:rPr>
          <w:szCs w:val="24"/>
        </w:rPr>
        <w:t>Erebuni</w:t>
      </w:r>
      <w:proofErr w:type="spellEnd"/>
      <w:r w:rsidRPr="009A305B">
        <w:rPr>
          <w:szCs w:val="24"/>
        </w:rPr>
        <w:t xml:space="preserve"> district, No. 93 in Malatia-Sebastia and No. 133 in </w:t>
      </w:r>
      <w:proofErr w:type="spellStart"/>
      <w:r w:rsidRPr="009A305B">
        <w:rPr>
          <w:szCs w:val="24"/>
        </w:rPr>
        <w:t>Shengavit</w:t>
      </w:r>
      <w:proofErr w:type="spellEnd"/>
      <w:r w:rsidRPr="009A305B">
        <w:rPr>
          <w:szCs w:val="24"/>
        </w:rPr>
        <w:t xml:space="preserve"> district</w:t>
      </w:r>
      <w:bookmarkStart w:id="11" w:name="_Toc411414857"/>
      <w:bookmarkStart w:id="12" w:name="_Toc198635949"/>
      <w:bookmarkStart w:id="13" w:name="_Toc198636028"/>
      <w:bookmarkStart w:id="14" w:name="_Toc198636481"/>
      <w:bookmarkEnd w:id="10"/>
      <w:r w:rsidR="00007704" w:rsidRPr="009A305B">
        <w:rPr>
          <w:szCs w:val="24"/>
        </w:rPr>
        <w:t xml:space="preserve">. </w:t>
      </w:r>
    </w:p>
    <w:p w14:paraId="22DC0725" w14:textId="77777777" w:rsidR="000309BC" w:rsidRPr="009A305B" w:rsidRDefault="000309BC" w:rsidP="00C705A6">
      <w:pPr>
        <w:numPr>
          <w:ilvl w:val="0"/>
          <w:numId w:val="0"/>
        </w:numPr>
        <w:spacing w:before="120" w:beforeAutospacing="0"/>
        <w:jc w:val="both"/>
        <w:rPr>
          <w:szCs w:val="24"/>
        </w:rPr>
      </w:pPr>
    </w:p>
    <w:p w14:paraId="7A8C88B4" w14:textId="7C6B393F" w:rsidR="00627B9F" w:rsidRPr="009A305B" w:rsidRDefault="00627B9F">
      <w:pPr>
        <w:pStyle w:val="Heading1"/>
        <w:numPr>
          <w:ilvl w:val="0"/>
          <w:numId w:val="2"/>
        </w:numPr>
        <w:shd w:val="clear" w:color="auto" w:fill="B8CCE4" w:themeFill="accent1" w:themeFillTint="66"/>
        <w:spacing w:before="0" w:after="120"/>
        <w:jc w:val="center"/>
        <w:rPr>
          <w:sz w:val="24"/>
          <w:szCs w:val="24"/>
          <w:shd w:val="clear" w:color="auto" w:fill="B8CCE4" w:themeFill="accent1" w:themeFillTint="66"/>
          <w:lang w:val="en-US"/>
        </w:rPr>
      </w:pPr>
      <w:r w:rsidRPr="009A305B">
        <w:rPr>
          <w:sz w:val="24"/>
          <w:szCs w:val="24"/>
          <w:shd w:val="clear" w:color="auto" w:fill="B8CCE4" w:themeFill="accent1" w:themeFillTint="66"/>
          <w:lang w:val="en-US"/>
        </w:rPr>
        <w:t>SCOPE OF SERVICES</w:t>
      </w:r>
      <w:bookmarkEnd w:id="11"/>
      <w:bookmarkEnd w:id="12"/>
      <w:bookmarkEnd w:id="13"/>
      <w:bookmarkEnd w:id="14"/>
    </w:p>
    <w:p w14:paraId="177DC470" w14:textId="0C2BFE8F" w:rsidR="00B425F4" w:rsidRPr="009A305B" w:rsidRDefault="00AA3C26">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15" w:name="_Toc76640364"/>
      <w:bookmarkStart w:id="16" w:name="_Toc198636029"/>
      <w:bookmarkStart w:id="17" w:name="_Toc198636482"/>
      <w:bookmarkStart w:id="18" w:name="_Hlk191889968"/>
      <w:r w:rsidRPr="009A305B">
        <w:rPr>
          <w:rFonts w:ascii="Times New Roman" w:hAnsi="Times New Roman" w:cs="Times New Roman"/>
          <w:b/>
          <w:bCs/>
          <w:iCs/>
          <w:color w:val="auto"/>
          <w:sz w:val="24"/>
          <w:szCs w:val="24"/>
          <w:lang w:val="hy-AM"/>
        </w:rPr>
        <w:t>Description</w:t>
      </w:r>
      <w:bookmarkEnd w:id="15"/>
      <w:bookmarkEnd w:id="16"/>
      <w:bookmarkEnd w:id="17"/>
      <w:r w:rsidRPr="009A305B">
        <w:rPr>
          <w:rFonts w:ascii="Times New Roman" w:hAnsi="Times New Roman" w:cs="Times New Roman"/>
          <w:b/>
          <w:bCs/>
          <w:iCs/>
          <w:color w:val="auto"/>
          <w:sz w:val="24"/>
          <w:szCs w:val="24"/>
          <w:lang w:val="af-ZA"/>
        </w:rPr>
        <w:t xml:space="preserve"> </w:t>
      </w:r>
    </w:p>
    <w:p w14:paraId="5436E116" w14:textId="62AC31DA" w:rsidR="00590A96" w:rsidRPr="009A305B" w:rsidRDefault="00590A96" w:rsidP="00A639EC">
      <w:pPr>
        <w:numPr>
          <w:ilvl w:val="0"/>
          <w:numId w:val="0"/>
        </w:numPr>
        <w:spacing w:before="120" w:beforeAutospacing="0"/>
        <w:jc w:val="both"/>
        <w:rPr>
          <w:szCs w:val="24"/>
          <w:lang w:val="hy-AM"/>
        </w:rPr>
      </w:pPr>
      <w:r w:rsidRPr="009A305B">
        <w:rPr>
          <w:szCs w:val="24"/>
        </w:rPr>
        <w:t>The Consultant will review the Construction Permit, Design Details, Environmental and Social Management Checklist, the ESMP and Monitoring Plan (MP) included therein, the Grievance Redress Mechanism, and will monitor the compliance of the Contractor's specific solutions and actions with the design documents.</w:t>
      </w:r>
      <w:r w:rsidRPr="009A305B">
        <w:rPr>
          <w:szCs w:val="24"/>
          <w:lang w:val="hy-AM"/>
        </w:rPr>
        <w:t xml:space="preserve"> </w:t>
      </w:r>
      <w:r w:rsidRPr="009A305B">
        <w:rPr>
          <w:szCs w:val="24"/>
        </w:rPr>
        <w:t>The kindergarten’s project, seismic assessment,</w:t>
      </w:r>
      <w:r w:rsidR="0000723E" w:rsidRPr="009A305B">
        <w:rPr>
          <w:szCs w:val="24"/>
        </w:rPr>
        <w:t xml:space="preserve"> energy audit report, design documents</w:t>
      </w:r>
      <w:r w:rsidRPr="009A305B">
        <w:rPr>
          <w:szCs w:val="24"/>
        </w:rPr>
        <w:t xml:space="preserve"> and other necessary documents will be provided additionally.</w:t>
      </w:r>
      <w:r w:rsidRPr="009A305B">
        <w:rPr>
          <w:szCs w:val="24"/>
        </w:rPr>
        <w:tab/>
      </w:r>
      <w:r w:rsidRPr="009A305B">
        <w:rPr>
          <w:szCs w:val="24"/>
        </w:rPr>
        <w:br/>
      </w:r>
    </w:p>
    <w:p w14:paraId="6EE6655B" w14:textId="0F030B17" w:rsidR="00590A96" w:rsidRPr="009A305B" w:rsidRDefault="00590A96" w:rsidP="000D624B">
      <w:pPr>
        <w:numPr>
          <w:ilvl w:val="0"/>
          <w:numId w:val="0"/>
        </w:numPr>
        <w:spacing w:before="0" w:beforeAutospacing="0" w:after="0"/>
        <w:jc w:val="both"/>
        <w:rPr>
          <w:szCs w:val="24"/>
          <w:lang w:val="hy-AM"/>
        </w:rPr>
      </w:pPr>
      <w:r w:rsidRPr="009A305B">
        <w:rPr>
          <w:szCs w:val="24"/>
        </w:rPr>
        <w:t>The addresses of the kindergartens, along with the necessary information, are provided below.</w:t>
      </w:r>
      <w:r w:rsidR="000D624B" w:rsidRPr="009A305B">
        <w:rPr>
          <w:szCs w:val="24"/>
        </w:rPr>
        <w:br/>
      </w:r>
    </w:p>
    <w:tbl>
      <w:tblPr>
        <w:tblStyle w:val="TableGrid"/>
        <w:tblW w:w="9498" w:type="dxa"/>
        <w:tblInd w:w="-431" w:type="dxa"/>
        <w:tblLayout w:type="fixed"/>
        <w:tblLook w:val="04A0" w:firstRow="1" w:lastRow="0" w:firstColumn="1" w:lastColumn="0" w:noHBand="0" w:noVBand="1"/>
      </w:tblPr>
      <w:tblGrid>
        <w:gridCol w:w="568"/>
        <w:gridCol w:w="1503"/>
        <w:gridCol w:w="2183"/>
        <w:gridCol w:w="1134"/>
        <w:gridCol w:w="2126"/>
        <w:gridCol w:w="1984"/>
      </w:tblGrid>
      <w:tr w:rsidR="006D0EAD" w:rsidRPr="009A305B" w14:paraId="5F42DE88" w14:textId="77777777" w:rsidTr="00462D8B">
        <w:tc>
          <w:tcPr>
            <w:tcW w:w="568" w:type="dxa"/>
            <w:shd w:val="clear" w:color="auto" w:fill="B8CCE4" w:themeFill="accent1" w:themeFillTint="66"/>
          </w:tcPr>
          <w:p w14:paraId="01E94DF3" w14:textId="48CE0E7C" w:rsidR="006D0EAD" w:rsidRPr="009A305B" w:rsidRDefault="006D0EAD" w:rsidP="00590A96">
            <w:pPr>
              <w:numPr>
                <w:ilvl w:val="0"/>
                <w:numId w:val="0"/>
              </w:numPr>
              <w:spacing w:before="0" w:beforeAutospacing="0" w:after="0"/>
              <w:ind w:right="33" w:hanging="21"/>
              <w:jc w:val="center"/>
              <w:rPr>
                <w:rFonts w:eastAsiaTheme="minorHAnsi"/>
                <w:b/>
                <w:bCs/>
                <w:sz w:val="22"/>
                <w:szCs w:val="22"/>
                <w:lang w:val="en-US"/>
              </w:rPr>
            </w:pPr>
            <w:r w:rsidRPr="009A305B">
              <w:rPr>
                <w:rFonts w:eastAsiaTheme="minorHAnsi"/>
                <w:b/>
                <w:bCs/>
                <w:sz w:val="22"/>
                <w:szCs w:val="22"/>
                <w:lang w:val="en-US"/>
              </w:rPr>
              <w:t>#</w:t>
            </w:r>
          </w:p>
        </w:tc>
        <w:tc>
          <w:tcPr>
            <w:tcW w:w="1503" w:type="dxa"/>
            <w:shd w:val="clear" w:color="auto" w:fill="B8CCE4" w:themeFill="accent1" w:themeFillTint="66"/>
          </w:tcPr>
          <w:p w14:paraId="6E601926" w14:textId="7DBF332E" w:rsidR="006D0EAD" w:rsidRPr="009A305B" w:rsidRDefault="006D0EAD" w:rsidP="00590A96">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Kindergarten</w:t>
            </w:r>
          </w:p>
        </w:tc>
        <w:tc>
          <w:tcPr>
            <w:tcW w:w="2183" w:type="dxa"/>
            <w:shd w:val="clear" w:color="auto" w:fill="B8CCE4" w:themeFill="accent1" w:themeFillTint="66"/>
          </w:tcPr>
          <w:p w14:paraId="77B1B7A5" w14:textId="7AC0BC8A" w:rsidR="006D0EAD" w:rsidRPr="009A305B" w:rsidRDefault="006D0EAD" w:rsidP="00590A96">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Location</w:t>
            </w:r>
          </w:p>
        </w:tc>
        <w:tc>
          <w:tcPr>
            <w:tcW w:w="1134" w:type="dxa"/>
            <w:shd w:val="clear" w:color="auto" w:fill="B8CCE4" w:themeFill="accent1" w:themeFillTint="66"/>
          </w:tcPr>
          <w:p w14:paraId="77DF3AFC" w14:textId="73930C9B" w:rsidR="006D0EAD" w:rsidRPr="009A305B" w:rsidRDefault="006D0EAD" w:rsidP="00590A96">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Established Date</w:t>
            </w:r>
          </w:p>
        </w:tc>
        <w:tc>
          <w:tcPr>
            <w:tcW w:w="2126" w:type="dxa"/>
            <w:shd w:val="clear" w:color="auto" w:fill="B8CCE4" w:themeFill="accent1" w:themeFillTint="66"/>
          </w:tcPr>
          <w:p w14:paraId="49E6D41A" w14:textId="218B42E1" w:rsidR="006D0EAD" w:rsidRPr="009A305B" w:rsidRDefault="006D0EAD" w:rsidP="00590A96">
            <w:pPr>
              <w:numPr>
                <w:ilvl w:val="0"/>
                <w:numId w:val="0"/>
              </w:numPr>
              <w:spacing w:before="0" w:beforeAutospacing="0" w:after="0"/>
              <w:jc w:val="center"/>
              <w:rPr>
                <w:rFonts w:eastAsia="Times New Roman"/>
                <w:b/>
                <w:vanish/>
                <w:sz w:val="22"/>
                <w:szCs w:val="22"/>
                <w:lang w:val="en-US"/>
              </w:rPr>
            </w:pPr>
            <w:r w:rsidRPr="009A305B">
              <w:rPr>
                <w:b/>
                <w:sz w:val="22"/>
                <w:szCs w:val="22"/>
              </w:rPr>
              <w:t>Anticipated groups</w:t>
            </w:r>
            <w:r w:rsidRPr="009A305B">
              <w:rPr>
                <w:rFonts w:eastAsia="Times New Roman"/>
                <w:b/>
                <w:bCs/>
                <w:sz w:val="22"/>
                <w:szCs w:val="22"/>
                <w:lang w:val="en-US"/>
              </w:rPr>
              <w:t xml:space="preserve"> groups/children</w:t>
            </w:r>
          </w:p>
        </w:tc>
        <w:tc>
          <w:tcPr>
            <w:tcW w:w="1984" w:type="dxa"/>
            <w:shd w:val="clear" w:color="auto" w:fill="B8CCE4" w:themeFill="accent1" w:themeFillTint="66"/>
          </w:tcPr>
          <w:p w14:paraId="0816E6E7" w14:textId="032EC5D6" w:rsidR="006D0EAD" w:rsidRPr="009A305B" w:rsidRDefault="006D0EAD" w:rsidP="00590A96">
            <w:pPr>
              <w:numPr>
                <w:ilvl w:val="0"/>
                <w:numId w:val="0"/>
              </w:numPr>
              <w:spacing w:before="0" w:beforeAutospacing="0" w:after="0"/>
              <w:jc w:val="center"/>
              <w:rPr>
                <w:rFonts w:eastAsiaTheme="minorHAnsi"/>
                <w:b/>
                <w:bCs/>
                <w:sz w:val="22"/>
                <w:szCs w:val="22"/>
                <w:lang w:val="en-US"/>
              </w:rPr>
            </w:pPr>
            <w:r w:rsidRPr="009A305B">
              <w:rPr>
                <w:b/>
                <w:sz w:val="22"/>
                <w:szCs w:val="22"/>
              </w:rPr>
              <w:t>Land Area (ha)</w:t>
            </w:r>
          </w:p>
        </w:tc>
      </w:tr>
      <w:tr w:rsidR="006733BF" w:rsidRPr="009A305B" w14:paraId="6AD0A73D" w14:textId="77777777" w:rsidTr="00F434EF">
        <w:tc>
          <w:tcPr>
            <w:tcW w:w="568" w:type="dxa"/>
            <w:vAlign w:val="center"/>
          </w:tcPr>
          <w:p w14:paraId="235FEF55"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326D673F" w14:textId="7CF6F703"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17</w:t>
            </w:r>
          </w:p>
        </w:tc>
        <w:tc>
          <w:tcPr>
            <w:tcW w:w="2183" w:type="dxa"/>
          </w:tcPr>
          <w:p w14:paraId="296C83B4" w14:textId="77777777" w:rsidR="006733BF" w:rsidRPr="00E364D0" w:rsidRDefault="006733BF" w:rsidP="006733BF">
            <w:pPr>
              <w:numPr>
                <w:ilvl w:val="0"/>
                <w:numId w:val="0"/>
              </w:numPr>
              <w:spacing w:before="0" w:beforeAutospacing="0" w:after="0"/>
              <w:rPr>
                <w:rFonts w:eastAsiaTheme="minorHAnsi"/>
                <w:bCs/>
                <w:sz w:val="22"/>
                <w:szCs w:val="22"/>
                <w:lang w:val="en-US"/>
              </w:rPr>
            </w:pPr>
            <w:r w:rsidRPr="00E364D0">
              <w:rPr>
                <w:rFonts w:eastAsiaTheme="minorHAnsi"/>
                <w:bCs/>
                <w:sz w:val="22"/>
                <w:szCs w:val="22"/>
                <w:lang w:val="en-US"/>
              </w:rPr>
              <w:t xml:space="preserve">Tigran </w:t>
            </w:r>
            <w:proofErr w:type="spellStart"/>
            <w:r w:rsidRPr="00E364D0">
              <w:rPr>
                <w:rFonts w:eastAsiaTheme="minorHAnsi"/>
                <w:bCs/>
                <w:sz w:val="22"/>
                <w:szCs w:val="22"/>
                <w:lang w:val="en-US"/>
              </w:rPr>
              <w:t>Metsi</w:t>
            </w:r>
            <w:proofErr w:type="spellEnd"/>
            <w:r w:rsidRPr="00E364D0">
              <w:rPr>
                <w:rFonts w:eastAsiaTheme="minorHAnsi"/>
                <w:bCs/>
                <w:sz w:val="22"/>
                <w:szCs w:val="22"/>
                <w:lang w:val="en-US"/>
              </w:rPr>
              <w:t xml:space="preserve"> Ave., 36a Building (Kentron administrative district), Yerevan, Armenia;</w:t>
            </w:r>
          </w:p>
          <w:p w14:paraId="2A1EADC9" w14:textId="296F2F0B" w:rsidR="006733BF" w:rsidRPr="009A305B" w:rsidRDefault="006733BF" w:rsidP="006733BF">
            <w:pPr>
              <w:numPr>
                <w:ilvl w:val="0"/>
                <w:numId w:val="0"/>
              </w:numPr>
              <w:spacing w:before="0" w:beforeAutospacing="0" w:after="0"/>
              <w:rPr>
                <w:rFonts w:eastAsiaTheme="minorHAnsi"/>
                <w:bCs/>
                <w:sz w:val="22"/>
                <w:szCs w:val="22"/>
                <w:lang w:val="en-US"/>
              </w:rPr>
            </w:pPr>
          </w:p>
        </w:tc>
        <w:tc>
          <w:tcPr>
            <w:tcW w:w="1134" w:type="dxa"/>
            <w:vAlign w:val="center"/>
          </w:tcPr>
          <w:p w14:paraId="75FDBFF3" w14:textId="3C9646FC"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1961</w:t>
            </w:r>
          </w:p>
        </w:tc>
        <w:tc>
          <w:tcPr>
            <w:tcW w:w="2126" w:type="dxa"/>
            <w:vAlign w:val="center"/>
          </w:tcPr>
          <w:p w14:paraId="22B9B581" w14:textId="3BE258DF"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8/240</w:t>
            </w:r>
          </w:p>
        </w:tc>
        <w:tc>
          <w:tcPr>
            <w:tcW w:w="1984" w:type="dxa"/>
            <w:vAlign w:val="center"/>
          </w:tcPr>
          <w:p w14:paraId="242E344F" w14:textId="218C7FD1"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0.40413</w:t>
            </w:r>
          </w:p>
        </w:tc>
      </w:tr>
      <w:tr w:rsidR="006733BF" w:rsidRPr="009A305B" w14:paraId="24AA9EC1" w14:textId="77777777" w:rsidTr="00F434EF">
        <w:tc>
          <w:tcPr>
            <w:tcW w:w="568" w:type="dxa"/>
            <w:vAlign w:val="center"/>
          </w:tcPr>
          <w:p w14:paraId="61ACB92F"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3A491AD0" w14:textId="579CAA0D"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39</w:t>
            </w:r>
          </w:p>
        </w:tc>
        <w:tc>
          <w:tcPr>
            <w:tcW w:w="2183" w:type="dxa"/>
          </w:tcPr>
          <w:p w14:paraId="21967621" w14:textId="6C7EAE46" w:rsidR="006733BF" w:rsidRPr="009A305B" w:rsidRDefault="006733BF" w:rsidP="006733BF">
            <w:pPr>
              <w:numPr>
                <w:ilvl w:val="0"/>
                <w:numId w:val="0"/>
              </w:numPr>
              <w:spacing w:before="0" w:beforeAutospacing="0" w:after="0"/>
              <w:rPr>
                <w:rFonts w:eastAsiaTheme="minorHAnsi"/>
                <w:bCs/>
                <w:sz w:val="22"/>
                <w:szCs w:val="22"/>
                <w:lang w:val="en-US"/>
              </w:rPr>
            </w:pPr>
            <w:r w:rsidRPr="00F71F85">
              <w:rPr>
                <w:rFonts w:cstheme="minorHAnsi"/>
              </w:rPr>
              <w:t>Margaryan Street, 18</w:t>
            </w:r>
            <w:r>
              <w:rPr>
                <w:rFonts w:cstheme="minorHAnsi"/>
              </w:rPr>
              <w:t>/4</w:t>
            </w:r>
            <w:r w:rsidRPr="00F71F85">
              <w:rPr>
                <w:rFonts w:cstheme="minorHAnsi"/>
              </w:rPr>
              <w:t xml:space="preserve"> Building (</w:t>
            </w:r>
            <w:proofErr w:type="spellStart"/>
            <w:r w:rsidRPr="00F71F85">
              <w:rPr>
                <w:rFonts w:cstheme="minorHAnsi"/>
              </w:rPr>
              <w:t>Ajapnyak</w:t>
            </w:r>
            <w:proofErr w:type="spellEnd"/>
            <w:r w:rsidRPr="00F71F85">
              <w:rPr>
                <w:rFonts w:cstheme="minorHAnsi"/>
              </w:rPr>
              <w:t xml:space="preserve"> administrative district), Yerevan, Armenia;</w:t>
            </w:r>
          </w:p>
        </w:tc>
        <w:tc>
          <w:tcPr>
            <w:tcW w:w="1134" w:type="dxa"/>
            <w:vAlign w:val="center"/>
          </w:tcPr>
          <w:p w14:paraId="243E9E4A" w14:textId="74DDB9FA"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1972</w:t>
            </w:r>
          </w:p>
        </w:tc>
        <w:tc>
          <w:tcPr>
            <w:tcW w:w="2126" w:type="dxa"/>
            <w:vAlign w:val="center"/>
          </w:tcPr>
          <w:p w14:paraId="114B4F9B" w14:textId="7533CE70"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10/300</w:t>
            </w:r>
          </w:p>
        </w:tc>
        <w:tc>
          <w:tcPr>
            <w:tcW w:w="1984" w:type="dxa"/>
            <w:vAlign w:val="center"/>
          </w:tcPr>
          <w:p w14:paraId="6DE7ED83" w14:textId="55EC742A"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0.490924</w:t>
            </w:r>
          </w:p>
        </w:tc>
      </w:tr>
      <w:tr w:rsidR="006733BF" w:rsidRPr="009A305B" w14:paraId="364794DA" w14:textId="77777777" w:rsidTr="00F434EF">
        <w:tc>
          <w:tcPr>
            <w:tcW w:w="568" w:type="dxa"/>
            <w:vAlign w:val="center"/>
          </w:tcPr>
          <w:p w14:paraId="4099261C" w14:textId="4B478DCE"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4E57CB66" w14:textId="5B89445E"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46</w:t>
            </w:r>
          </w:p>
        </w:tc>
        <w:tc>
          <w:tcPr>
            <w:tcW w:w="2183" w:type="dxa"/>
          </w:tcPr>
          <w:p w14:paraId="1922EFFC" w14:textId="662DAA0B" w:rsidR="006733BF" w:rsidRPr="009A305B" w:rsidRDefault="006733BF" w:rsidP="006733BF">
            <w:pPr>
              <w:numPr>
                <w:ilvl w:val="0"/>
                <w:numId w:val="0"/>
              </w:numPr>
              <w:spacing w:before="0" w:beforeAutospacing="0" w:after="0"/>
              <w:rPr>
                <w:rFonts w:eastAsiaTheme="minorHAnsi"/>
                <w:bCs/>
                <w:sz w:val="22"/>
                <w:szCs w:val="22"/>
                <w:lang w:val="en-US"/>
              </w:rPr>
            </w:pPr>
            <w:proofErr w:type="spellStart"/>
            <w:r w:rsidRPr="00F71F85">
              <w:rPr>
                <w:rFonts w:cstheme="minorHAnsi"/>
              </w:rPr>
              <w:t>Bashinjaghyan</w:t>
            </w:r>
            <w:proofErr w:type="spellEnd"/>
            <w:r w:rsidRPr="00F71F85">
              <w:rPr>
                <w:rFonts w:cstheme="minorHAnsi"/>
              </w:rPr>
              <w:t xml:space="preserve"> Street 1st Lane, 9 Building (</w:t>
            </w:r>
            <w:proofErr w:type="spellStart"/>
            <w:r w:rsidRPr="00F71F85">
              <w:rPr>
                <w:rFonts w:cstheme="minorHAnsi"/>
              </w:rPr>
              <w:t>Ajapnyak</w:t>
            </w:r>
            <w:proofErr w:type="spellEnd"/>
            <w:r w:rsidRPr="00F71F85">
              <w:rPr>
                <w:rFonts w:cstheme="minorHAnsi"/>
              </w:rPr>
              <w:t xml:space="preserve"> administrative district), Yerevan, Armenia</w:t>
            </w:r>
          </w:p>
        </w:tc>
        <w:tc>
          <w:tcPr>
            <w:tcW w:w="1134" w:type="dxa"/>
            <w:vAlign w:val="center"/>
          </w:tcPr>
          <w:p w14:paraId="6C5D478C" w14:textId="61D1C4EC"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1972</w:t>
            </w:r>
          </w:p>
        </w:tc>
        <w:tc>
          <w:tcPr>
            <w:tcW w:w="2126" w:type="dxa"/>
            <w:vAlign w:val="center"/>
          </w:tcPr>
          <w:p w14:paraId="518EBE1E" w14:textId="0E84DD85"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10/300</w:t>
            </w:r>
          </w:p>
        </w:tc>
        <w:tc>
          <w:tcPr>
            <w:tcW w:w="1984" w:type="dxa"/>
            <w:vAlign w:val="center"/>
          </w:tcPr>
          <w:p w14:paraId="33F2E6E6" w14:textId="2F88925B"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0.810999</w:t>
            </w:r>
          </w:p>
        </w:tc>
      </w:tr>
      <w:tr w:rsidR="006733BF" w:rsidRPr="009A305B" w14:paraId="515884DC" w14:textId="77777777" w:rsidTr="00F434EF">
        <w:tc>
          <w:tcPr>
            <w:tcW w:w="568" w:type="dxa"/>
            <w:vAlign w:val="center"/>
          </w:tcPr>
          <w:p w14:paraId="7326351A"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1BD01258" w14:textId="77070E0B"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64</w:t>
            </w:r>
          </w:p>
        </w:tc>
        <w:tc>
          <w:tcPr>
            <w:tcW w:w="2183" w:type="dxa"/>
          </w:tcPr>
          <w:p w14:paraId="185C8307" w14:textId="343ECC7D" w:rsidR="006733BF" w:rsidRPr="009A305B" w:rsidRDefault="006733BF" w:rsidP="006733BF">
            <w:pPr>
              <w:numPr>
                <w:ilvl w:val="0"/>
                <w:numId w:val="0"/>
              </w:numPr>
              <w:spacing w:before="0" w:beforeAutospacing="0" w:after="0"/>
              <w:rPr>
                <w:rFonts w:eastAsiaTheme="minorHAnsi"/>
                <w:bCs/>
                <w:sz w:val="22"/>
                <w:szCs w:val="22"/>
                <w:lang w:val="en-US"/>
              </w:rPr>
            </w:pPr>
            <w:proofErr w:type="spellStart"/>
            <w:r w:rsidRPr="00F71F85">
              <w:rPr>
                <w:rFonts w:cstheme="minorHAnsi"/>
              </w:rPr>
              <w:t>Avanesovi</w:t>
            </w:r>
            <w:proofErr w:type="spellEnd"/>
            <w:r w:rsidRPr="00F71F85">
              <w:rPr>
                <w:rFonts w:cstheme="minorHAnsi"/>
              </w:rPr>
              <w:t xml:space="preserve"> Street Lane, 12 Building (</w:t>
            </w:r>
            <w:proofErr w:type="spellStart"/>
            <w:r w:rsidRPr="00F71F85">
              <w:rPr>
                <w:rFonts w:cstheme="minorHAnsi"/>
              </w:rPr>
              <w:t>Erebuni</w:t>
            </w:r>
            <w:proofErr w:type="spellEnd"/>
            <w:r w:rsidRPr="00F71F85">
              <w:rPr>
                <w:rFonts w:cstheme="minorHAnsi"/>
              </w:rPr>
              <w:t xml:space="preserve"> administrative district), Yerevan, Armenia</w:t>
            </w:r>
          </w:p>
        </w:tc>
        <w:tc>
          <w:tcPr>
            <w:tcW w:w="1134" w:type="dxa"/>
            <w:vAlign w:val="center"/>
          </w:tcPr>
          <w:p w14:paraId="301B5AD7" w14:textId="3C414E4B"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1972</w:t>
            </w:r>
          </w:p>
        </w:tc>
        <w:tc>
          <w:tcPr>
            <w:tcW w:w="2126" w:type="dxa"/>
            <w:vAlign w:val="center"/>
          </w:tcPr>
          <w:p w14:paraId="2478C5E5" w14:textId="3C142DD0"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12/360</w:t>
            </w:r>
          </w:p>
        </w:tc>
        <w:tc>
          <w:tcPr>
            <w:tcW w:w="1984" w:type="dxa"/>
            <w:vAlign w:val="center"/>
          </w:tcPr>
          <w:p w14:paraId="4004D10A" w14:textId="282778BD"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0.500893</w:t>
            </w:r>
          </w:p>
        </w:tc>
      </w:tr>
      <w:tr w:rsidR="006733BF" w:rsidRPr="009A305B" w14:paraId="17DAB97F" w14:textId="77777777" w:rsidTr="00F434EF">
        <w:tc>
          <w:tcPr>
            <w:tcW w:w="568" w:type="dxa"/>
            <w:vAlign w:val="center"/>
          </w:tcPr>
          <w:p w14:paraId="4BEDDF9C"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7FA84EE4" w14:textId="42D431FD"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72</w:t>
            </w:r>
          </w:p>
        </w:tc>
        <w:tc>
          <w:tcPr>
            <w:tcW w:w="2183" w:type="dxa"/>
          </w:tcPr>
          <w:p w14:paraId="76E77E41" w14:textId="3742512E" w:rsidR="006733BF" w:rsidRPr="009A305B" w:rsidRDefault="006733BF" w:rsidP="006733BF">
            <w:pPr>
              <w:numPr>
                <w:ilvl w:val="0"/>
                <w:numId w:val="0"/>
              </w:numPr>
              <w:spacing w:before="0" w:beforeAutospacing="0" w:after="0"/>
              <w:rPr>
                <w:rFonts w:eastAsiaTheme="minorHAnsi"/>
                <w:bCs/>
                <w:sz w:val="22"/>
                <w:szCs w:val="22"/>
                <w:lang w:val="en-US"/>
              </w:rPr>
            </w:pPr>
            <w:proofErr w:type="spellStart"/>
            <w:r w:rsidRPr="00F71F85">
              <w:rPr>
                <w:rFonts w:cstheme="minorHAnsi"/>
              </w:rPr>
              <w:t>Khaghagh</w:t>
            </w:r>
            <w:proofErr w:type="spellEnd"/>
            <w:r w:rsidRPr="00F71F85">
              <w:rPr>
                <w:rFonts w:cstheme="minorHAnsi"/>
              </w:rPr>
              <w:t xml:space="preserve"> Doni Street, 21 Building (</w:t>
            </w:r>
            <w:proofErr w:type="spellStart"/>
            <w:r w:rsidRPr="00F71F85">
              <w:rPr>
                <w:rFonts w:cstheme="minorHAnsi"/>
              </w:rPr>
              <w:t>Erebuni</w:t>
            </w:r>
            <w:proofErr w:type="spellEnd"/>
            <w:r w:rsidRPr="00F71F85">
              <w:rPr>
                <w:rFonts w:cstheme="minorHAnsi"/>
              </w:rPr>
              <w:t xml:space="preserve"> administrative district), Yerevan, Armenia</w:t>
            </w:r>
          </w:p>
        </w:tc>
        <w:tc>
          <w:tcPr>
            <w:tcW w:w="1134" w:type="dxa"/>
            <w:vAlign w:val="center"/>
          </w:tcPr>
          <w:p w14:paraId="29E38684" w14:textId="2491F23A"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1981</w:t>
            </w:r>
          </w:p>
        </w:tc>
        <w:tc>
          <w:tcPr>
            <w:tcW w:w="2126" w:type="dxa"/>
            <w:vAlign w:val="center"/>
          </w:tcPr>
          <w:p w14:paraId="18AC3605" w14:textId="27D9EAAA"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7/238</w:t>
            </w:r>
          </w:p>
        </w:tc>
        <w:tc>
          <w:tcPr>
            <w:tcW w:w="1984" w:type="dxa"/>
            <w:vAlign w:val="center"/>
          </w:tcPr>
          <w:p w14:paraId="3CDEC7DF" w14:textId="67D57BED"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0.12438</w:t>
            </w:r>
          </w:p>
        </w:tc>
      </w:tr>
      <w:tr w:rsidR="006733BF" w:rsidRPr="009A305B" w14:paraId="703BFFB7" w14:textId="77777777" w:rsidTr="00F434EF">
        <w:tc>
          <w:tcPr>
            <w:tcW w:w="568" w:type="dxa"/>
            <w:vAlign w:val="center"/>
          </w:tcPr>
          <w:p w14:paraId="3D0B0020"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6A108DEF" w14:textId="169A6433"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93</w:t>
            </w:r>
          </w:p>
        </w:tc>
        <w:tc>
          <w:tcPr>
            <w:tcW w:w="2183" w:type="dxa"/>
          </w:tcPr>
          <w:p w14:paraId="18220083" w14:textId="4F25A1AC" w:rsidR="006733BF" w:rsidRPr="009A305B" w:rsidRDefault="006733BF" w:rsidP="006733BF">
            <w:pPr>
              <w:numPr>
                <w:ilvl w:val="0"/>
                <w:numId w:val="0"/>
              </w:numPr>
              <w:spacing w:before="0" w:beforeAutospacing="0" w:after="0"/>
              <w:rPr>
                <w:rFonts w:eastAsiaTheme="minorHAnsi"/>
                <w:bCs/>
                <w:sz w:val="22"/>
                <w:szCs w:val="22"/>
                <w:lang w:val="en-US"/>
              </w:rPr>
            </w:pPr>
            <w:proofErr w:type="spellStart"/>
            <w:r w:rsidRPr="00F71F85">
              <w:rPr>
                <w:rFonts w:cstheme="minorHAnsi"/>
              </w:rPr>
              <w:t>Raffu</w:t>
            </w:r>
            <w:proofErr w:type="spellEnd"/>
            <w:r w:rsidRPr="00F71F85">
              <w:rPr>
                <w:rFonts w:cstheme="minorHAnsi"/>
              </w:rPr>
              <w:t xml:space="preserve"> Street, 69 Building (Malatia-</w:t>
            </w:r>
            <w:proofErr w:type="spellStart"/>
            <w:r w:rsidRPr="00F71F85">
              <w:rPr>
                <w:rFonts w:cstheme="minorHAnsi"/>
              </w:rPr>
              <w:t>Sebatia</w:t>
            </w:r>
            <w:proofErr w:type="spellEnd"/>
            <w:r w:rsidRPr="00F71F85">
              <w:rPr>
                <w:rFonts w:cstheme="minorHAnsi"/>
              </w:rPr>
              <w:t xml:space="preserve"> administrative district), Yerevan, Armenia</w:t>
            </w:r>
          </w:p>
        </w:tc>
        <w:tc>
          <w:tcPr>
            <w:tcW w:w="1134" w:type="dxa"/>
            <w:vAlign w:val="center"/>
          </w:tcPr>
          <w:p w14:paraId="6B7A70A3" w14:textId="3DC2DC6A"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1982</w:t>
            </w:r>
          </w:p>
        </w:tc>
        <w:tc>
          <w:tcPr>
            <w:tcW w:w="2126" w:type="dxa"/>
            <w:vAlign w:val="center"/>
          </w:tcPr>
          <w:p w14:paraId="53400F41" w14:textId="3492CA63"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12/360</w:t>
            </w:r>
          </w:p>
        </w:tc>
        <w:tc>
          <w:tcPr>
            <w:tcW w:w="1984" w:type="dxa"/>
            <w:vAlign w:val="center"/>
          </w:tcPr>
          <w:p w14:paraId="28C2374B" w14:textId="6C0CE3B7"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1.22785</w:t>
            </w:r>
          </w:p>
        </w:tc>
      </w:tr>
      <w:tr w:rsidR="006733BF" w:rsidRPr="009A305B" w14:paraId="4A871F32" w14:textId="77777777" w:rsidTr="00F434EF">
        <w:tc>
          <w:tcPr>
            <w:tcW w:w="568" w:type="dxa"/>
            <w:vAlign w:val="center"/>
          </w:tcPr>
          <w:p w14:paraId="19AFC274" w14:textId="77777777" w:rsidR="006733BF" w:rsidRPr="009A305B" w:rsidRDefault="006733BF" w:rsidP="006733BF">
            <w:pPr>
              <w:pStyle w:val="ListParagraph"/>
              <w:numPr>
                <w:ilvl w:val="0"/>
                <w:numId w:val="17"/>
              </w:numPr>
              <w:tabs>
                <w:tab w:val="left" w:pos="346"/>
              </w:tabs>
              <w:spacing w:before="0" w:beforeAutospacing="0" w:after="0"/>
              <w:ind w:left="0" w:right="33" w:hanging="21"/>
              <w:jc w:val="center"/>
              <w:rPr>
                <w:rFonts w:eastAsiaTheme="minorHAnsi"/>
                <w:b/>
                <w:bCs/>
                <w:sz w:val="22"/>
                <w:szCs w:val="22"/>
                <w:lang w:val="hy-AM"/>
              </w:rPr>
            </w:pPr>
          </w:p>
        </w:tc>
        <w:tc>
          <w:tcPr>
            <w:tcW w:w="1503" w:type="dxa"/>
            <w:vAlign w:val="center"/>
          </w:tcPr>
          <w:p w14:paraId="06C39551" w14:textId="2AAE3AB5" w:rsidR="006733BF" w:rsidRPr="009A305B" w:rsidRDefault="006733BF" w:rsidP="006733BF">
            <w:pPr>
              <w:numPr>
                <w:ilvl w:val="0"/>
                <w:numId w:val="0"/>
              </w:numPr>
              <w:spacing w:before="0" w:beforeAutospacing="0" w:after="0"/>
              <w:jc w:val="center"/>
              <w:rPr>
                <w:rFonts w:eastAsiaTheme="minorHAnsi"/>
                <w:b/>
                <w:bCs/>
                <w:sz w:val="22"/>
                <w:szCs w:val="22"/>
                <w:lang w:val="en-US"/>
              </w:rPr>
            </w:pPr>
            <w:r w:rsidRPr="009A305B">
              <w:rPr>
                <w:rFonts w:eastAsiaTheme="minorHAnsi"/>
                <w:b/>
                <w:bCs/>
                <w:sz w:val="22"/>
                <w:szCs w:val="22"/>
                <w:lang w:val="en-US"/>
              </w:rPr>
              <w:t>133</w:t>
            </w:r>
          </w:p>
        </w:tc>
        <w:tc>
          <w:tcPr>
            <w:tcW w:w="2183" w:type="dxa"/>
          </w:tcPr>
          <w:p w14:paraId="1843E83F" w14:textId="51453780" w:rsidR="006733BF" w:rsidRPr="009A305B" w:rsidRDefault="006733BF" w:rsidP="006733BF">
            <w:pPr>
              <w:numPr>
                <w:ilvl w:val="0"/>
                <w:numId w:val="0"/>
              </w:numPr>
              <w:spacing w:before="0" w:beforeAutospacing="0" w:after="0"/>
              <w:rPr>
                <w:rFonts w:eastAsiaTheme="minorHAnsi"/>
                <w:bCs/>
                <w:sz w:val="22"/>
                <w:szCs w:val="22"/>
                <w:lang w:val="en-US"/>
              </w:rPr>
            </w:pPr>
            <w:r w:rsidRPr="00F71F85">
              <w:rPr>
                <w:rFonts w:cstheme="minorHAnsi"/>
              </w:rPr>
              <w:t xml:space="preserve">Maisi Inni Street, </w:t>
            </w:r>
            <w:r>
              <w:rPr>
                <w:rFonts w:cstheme="minorHAnsi"/>
              </w:rPr>
              <w:t>1</w:t>
            </w:r>
            <w:r w:rsidRPr="00F71F85">
              <w:rPr>
                <w:rFonts w:cstheme="minorHAnsi"/>
              </w:rPr>
              <w:t>6 Building (</w:t>
            </w:r>
            <w:proofErr w:type="spellStart"/>
            <w:r w:rsidRPr="00F71F85">
              <w:rPr>
                <w:rFonts w:cstheme="minorHAnsi"/>
              </w:rPr>
              <w:t>Shengavit</w:t>
            </w:r>
            <w:proofErr w:type="spellEnd"/>
            <w:r w:rsidRPr="00F71F85">
              <w:rPr>
                <w:rFonts w:cstheme="minorHAnsi"/>
              </w:rPr>
              <w:t xml:space="preserve"> administrative district), Yerevan, Armenia</w:t>
            </w:r>
          </w:p>
        </w:tc>
        <w:tc>
          <w:tcPr>
            <w:tcW w:w="1134" w:type="dxa"/>
            <w:vAlign w:val="center"/>
          </w:tcPr>
          <w:p w14:paraId="003165A0" w14:textId="2CB7060D"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1963</w:t>
            </w:r>
          </w:p>
        </w:tc>
        <w:tc>
          <w:tcPr>
            <w:tcW w:w="2126" w:type="dxa"/>
            <w:vAlign w:val="center"/>
          </w:tcPr>
          <w:p w14:paraId="0214491A" w14:textId="529C69A5" w:rsidR="006733BF" w:rsidRPr="009A305B" w:rsidRDefault="006733BF" w:rsidP="006733BF">
            <w:pPr>
              <w:numPr>
                <w:ilvl w:val="0"/>
                <w:numId w:val="0"/>
              </w:numPr>
              <w:spacing w:before="0" w:beforeAutospacing="0" w:after="0"/>
              <w:jc w:val="center"/>
              <w:rPr>
                <w:rFonts w:eastAsiaTheme="minorHAnsi"/>
                <w:bCs/>
                <w:sz w:val="22"/>
                <w:szCs w:val="22"/>
                <w:lang w:val="en-US"/>
              </w:rPr>
            </w:pPr>
            <w:r w:rsidRPr="009A305B">
              <w:rPr>
                <w:rFonts w:eastAsiaTheme="minorHAnsi"/>
                <w:bCs/>
                <w:sz w:val="22"/>
                <w:szCs w:val="22"/>
                <w:lang w:val="en-US"/>
              </w:rPr>
              <w:t>8/240</w:t>
            </w:r>
          </w:p>
        </w:tc>
        <w:tc>
          <w:tcPr>
            <w:tcW w:w="1984" w:type="dxa"/>
            <w:vAlign w:val="center"/>
          </w:tcPr>
          <w:p w14:paraId="779FDD8A" w14:textId="3A55528D" w:rsidR="006733BF" w:rsidRPr="009A305B" w:rsidRDefault="006733BF" w:rsidP="006733BF">
            <w:pPr>
              <w:numPr>
                <w:ilvl w:val="0"/>
                <w:numId w:val="0"/>
              </w:numPr>
              <w:spacing w:before="0" w:beforeAutospacing="0" w:after="0"/>
              <w:jc w:val="center"/>
              <w:rPr>
                <w:rFonts w:eastAsiaTheme="minorHAnsi"/>
                <w:bCs/>
                <w:sz w:val="22"/>
                <w:szCs w:val="22"/>
                <w:lang w:val="hy-AM"/>
              </w:rPr>
            </w:pPr>
            <w:r w:rsidRPr="009A305B">
              <w:rPr>
                <w:sz w:val="22"/>
                <w:szCs w:val="22"/>
              </w:rPr>
              <w:t>0.3419</w:t>
            </w:r>
          </w:p>
        </w:tc>
      </w:tr>
      <w:bookmarkEnd w:id="18"/>
    </w:tbl>
    <w:p w14:paraId="3F00B2FE" w14:textId="77777777" w:rsidR="00590A96" w:rsidRDefault="00590A96" w:rsidP="005A77F0">
      <w:pPr>
        <w:numPr>
          <w:ilvl w:val="0"/>
          <w:numId w:val="0"/>
        </w:numPr>
        <w:spacing w:before="120" w:beforeAutospacing="0"/>
        <w:jc w:val="both"/>
        <w:rPr>
          <w:rFonts w:ascii="Sylfaen" w:eastAsiaTheme="minorHAnsi" w:hAnsi="Sylfaen"/>
          <w:b/>
          <w:bCs/>
          <w:szCs w:val="24"/>
          <w:lang w:val="hy-AM"/>
        </w:rPr>
      </w:pPr>
    </w:p>
    <w:p w14:paraId="465EB873" w14:textId="29E17060" w:rsidR="00830BF6" w:rsidRPr="009A305B" w:rsidRDefault="006B0990">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color w:val="auto"/>
          <w:sz w:val="24"/>
          <w:szCs w:val="24"/>
          <w:lang w:val="af-ZA"/>
        </w:rPr>
      </w:pPr>
      <w:bookmarkStart w:id="19" w:name="_Toc411414859"/>
      <w:bookmarkStart w:id="20" w:name="_Toc198636030"/>
      <w:bookmarkStart w:id="21" w:name="_Toc198636483"/>
      <w:r w:rsidRPr="009A305B">
        <w:rPr>
          <w:rFonts w:ascii="Times New Roman" w:hAnsi="Times New Roman" w:cs="Times New Roman"/>
          <w:b/>
          <w:bCs/>
          <w:color w:val="auto"/>
          <w:sz w:val="24"/>
          <w:szCs w:val="24"/>
          <w:lang w:val="af-ZA"/>
        </w:rPr>
        <w:t xml:space="preserve">Scope of work, clarifications and construction contract </w:t>
      </w:r>
      <w:bookmarkStart w:id="22" w:name="_Toc356657710"/>
      <w:bookmarkStart w:id="23" w:name="_Toc76640365"/>
      <w:bookmarkEnd w:id="19"/>
      <w:r w:rsidRPr="009A305B">
        <w:rPr>
          <w:rFonts w:ascii="Times New Roman" w:hAnsi="Times New Roman" w:cs="Times New Roman"/>
          <w:b/>
          <w:bCs/>
          <w:color w:val="auto"/>
          <w:sz w:val="24"/>
          <w:szCs w:val="24"/>
          <w:lang w:val="af-ZA"/>
        </w:rPr>
        <w:t>administration</w:t>
      </w:r>
      <w:bookmarkEnd w:id="20"/>
      <w:bookmarkEnd w:id="21"/>
      <w:bookmarkEnd w:id="22"/>
      <w:bookmarkEnd w:id="23"/>
    </w:p>
    <w:p w14:paraId="0BFC9436" w14:textId="0405242A" w:rsidR="00592641" w:rsidRPr="009A305B" w:rsidRDefault="00592641" w:rsidP="005A77F0">
      <w:pPr>
        <w:numPr>
          <w:ilvl w:val="0"/>
          <w:numId w:val="0"/>
        </w:numPr>
        <w:spacing w:before="120" w:beforeAutospacing="0"/>
        <w:jc w:val="both"/>
        <w:rPr>
          <w:bCs/>
          <w:szCs w:val="24"/>
          <w:lang w:val="hy-AM"/>
        </w:rPr>
      </w:pPr>
      <w:r w:rsidRPr="009A305B">
        <w:rPr>
          <w:bCs/>
          <w:szCs w:val="24"/>
          <w:lang w:val="hy-AM"/>
        </w:rPr>
        <w:t>In writing this TO</w:t>
      </w:r>
      <w:r w:rsidR="00830BF6" w:rsidRPr="009A305B">
        <w:rPr>
          <w:bCs/>
          <w:szCs w:val="24"/>
          <w:lang w:val="hy-AM"/>
        </w:rPr>
        <w:t>R</w:t>
      </w:r>
      <w:r w:rsidRPr="009A305B">
        <w:rPr>
          <w:bCs/>
          <w:szCs w:val="24"/>
          <w:lang w:val="hy-AM"/>
        </w:rPr>
        <w:t>, an attempt has been made to outline the Consultant’s tasks in the performance of the Services in as much detail as possible. However, the Consultant should bear in mind that the list of tasks and activities can in no way be considered a definitive and comprehensive description of the Consultant’s responsibilities. Rather, it is the Consultant’s responsibility to critically assess the scope of the services specified and to expand, reduce or modify them in consultation with the Client where it deems necessary based on its professional judgment and knowledge. The Consultant is expected to carry out all work that is necessary to achieve the objectives of the project.</w:t>
      </w:r>
    </w:p>
    <w:p w14:paraId="4FBC2B52" w14:textId="544905FF" w:rsidR="00E90EAC" w:rsidRPr="009A305B" w:rsidRDefault="00627B9F" w:rsidP="005A77F0">
      <w:pPr>
        <w:numPr>
          <w:ilvl w:val="0"/>
          <w:numId w:val="0"/>
        </w:numPr>
        <w:spacing w:before="120" w:beforeAutospacing="0"/>
        <w:jc w:val="both"/>
        <w:rPr>
          <w:bCs/>
          <w:szCs w:val="24"/>
          <w:lang w:val="hy-AM"/>
        </w:rPr>
      </w:pPr>
      <w:r w:rsidRPr="009A305B">
        <w:rPr>
          <w:bCs/>
          <w:szCs w:val="24"/>
          <w:lang w:val="hy-AM"/>
        </w:rPr>
        <w:t xml:space="preserve">The Consultant shall, where necessary, assist the Client/Engineer in clarifying the construction </w:t>
      </w:r>
      <w:r w:rsidRPr="009A305B">
        <w:rPr>
          <w:szCs w:val="24"/>
        </w:rPr>
        <w:t>contracts</w:t>
      </w:r>
      <w:r w:rsidRPr="009A305B">
        <w:rPr>
          <w:bCs/>
          <w:szCs w:val="24"/>
          <w:lang w:val="hy-AM"/>
        </w:rPr>
        <w:t>, including the terms of the Contract and the administration of the Contract. The Consultant shall closely monitor any situation that may give rise to claims by the Contractor and shall recommend specific measures to the Client/Engineer to prevent or minimize such claims. The Consultant’s qualified staff shall assist To review and evaluate the Contractor's requirements and provide recommendations to the Client/Engineer.</w:t>
      </w:r>
    </w:p>
    <w:p w14:paraId="337F46F5" w14:textId="1077DDF5" w:rsidR="009B1A34" w:rsidRPr="009A305B" w:rsidRDefault="00627B9F" w:rsidP="005A77F0">
      <w:pPr>
        <w:numPr>
          <w:ilvl w:val="0"/>
          <w:numId w:val="0"/>
        </w:numPr>
        <w:spacing w:before="120" w:beforeAutospacing="0"/>
        <w:jc w:val="both"/>
        <w:rPr>
          <w:bCs/>
          <w:szCs w:val="24"/>
          <w:lang w:val="hy-AM"/>
        </w:rPr>
      </w:pPr>
      <w:r w:rsidRPr="009A305B">
        <w:rPr>
          <w:bCs/>
          <w:szCs w:val="24"/>
          <w:lang w:val="hy-AM"/>
        </w:rPr>
        <w:t xml:space="preserve">As practice shows, </w:t>
      </w:r>
      <w:r w:rsidR="006A1244" w:rsidRPr="009A305B">
        <w:rPr>
          <w:bCs/>
          <w:szCs w:val="24"/>
          <w:lang w:val="hy-AM"/>
        </w:rPr>
        <w:t>disputes arising between the Client and the Contractor during construction regarding the interpretation of specifications, contractual regulations, contract content, omissions, extension of time, additional work, conditional work, additional claims, compensation and other issues are more common than the exception. The Consultant will suggest measures to be taken by the Client/Engineer in such cases and will assist in all types of negotiations aimed at resolving these disputes.</w:t>
      </w:r>
    </w:p>
    <w:p w14:paraId="76CE7A47" w14:textId="618ABD12" w:rsidR="009B1A34" w:rsidRPr="009A305B" w:rsidRDefault="00627B9F" w:rsidP="005A77F0">
      <w:pPr>
        <w:numPr>
          <w:ilvl w:val="0"/>
          <w:numId w:val="0"/>
        </w:numPr>
        <w:spacing w:before="120" w:beforeAutospacing="0"/>
        <w:jc w:val="both"/>
        <w:rPr>
          <w:bCs/>
          <w:szCs w:val="24"/>
          <w:lang w:val="hy-AM"/>
        </w:rPr>
      </w:pPr>
      <w:r w:rsidRPr="009A305B">
        <w:rPr>
          <w:bCs/>
          <w:szCs w:val="24"/>
          <w:lang w:val="hy-AM"/>
        </w:rPr>
        <w:t>The Contractor shall discuss any issues arising during construction with the Consultant’s field supervisors, Site Supervisors and the Employer/Engineer. The Consultant shall keep brief minutes of these discussions. Information regarding the issues shall be compiled in the form of a letter submitted by the Contractor. Responses to the letters shall be in writing and documented with photographs.</w:t>
      </w:r>
    </w:p>
    <w:p w14:paraId="2FDDEF68" w14:textId="228436CE" w:rsidR="009B1A34" w:rsidRPr="009A305B" w:rsidRDefault="00627B9F" w:rsidP="005A77F0">
      <w:pPr>
        <w:numPr>
          <w:ilvl w:val="0"/>
          <w:numId w:val="0"/>
        </w:numPr>
        <w:spacing w:before="120" w:beforeAutospacing="0"/>
        <w:jc w:val="both"/>
        <w:rPr>
          <w:bCs/>
          <w:szCs w:val="24"/>
          <w:lang w:val="hy-AM"/>
        </w:rPr>
      </w:pPr>
      <w:r w:rsidRPr="009A305B">
        <w:rPr>
          <w:bCs/>
          <w:szCs w:val="24"/>
          <w:lang w:val="hy-AM"/>
        </w:rPr>
        <w:t>Issues related to the project will be discussed with the consultant performing author supervision in order to find appropriate solutions.</w:t>
      </w:r>
    </w:p>
    <w:p w14:paraId="6B398FDB" w14:textId="45373974" w:rsidR="009B1A34" w:rsidRPr="009A305B" w:rsidRDefault="00627B9F" w:rsidP="005A77F0">
      <w:pPr>
        <w:numPr>
          <w:ilvl w:val="0"/>
          <w:numId w:val="0"/>
        </w:numPr>
        <w:spacing w:before="120" w:beforeAutospacing="0"/>
        <w:jc w:val="both"/>
        <w:rPr>
          <w:bCs/>
          <w:szCs w:val="24"/>
          <w:lang w:val="hy-AM"/>
        </w:rPr>
      </w:pPr>
      <w:r w:rsidRPr="009A305B">
        <w:rPr>
          <w:bCs/>
          <w:szCs w:val="24"/>
          <w:lang w:val="hy-AM"/>
        </w:rPr>
        <w:lastRenderedPageBreak/>
        <w:t xml:space="preserve">In the event of construction issues, the Consultant’s Site Manager will work to resolve them, involving the Engineer as necessary. If the resolution involves a change in the scope of the </w:t>
      </w:r>
      <w:r w:rsidRPr="009A305B">
        <w:rPr>
          <w:szCs w:val="24"/>
        </w:rPr>
        <w:t>construction</w:t>
      </w:r>
      <w:r w:rsidRPr="009A305B">
        <w:rPr>
          <w:bCs/>
          <w:szCs w:val="24"/>
          <w:lang w:val="hy-AM"/>
        </w:rPr>
        <w:t xml:space="preserve"> work, a Change Order will be prepared by the agreed Engineer and the Contractor will be asked to submit a quotation for the cost of the work. All additional work must be preceded by an approved Change Order, which must be signed jointly by the Employer/Engineer and the Consultant. All work within the Change Order must be carried out in accordance with the provisions of the construction contract.</w:t>
      </w:r>
    </w:p>
    <w:p w14:paraId="541DAE7B" w14:textId="77777777" w:rsidR="00627B9F" w:rsidRPr="009A305B" w:rsidRDefault="00627B9F" w:rsidP="005A77F0">
      <w:pPr>
        <w:numPr>
          <w:ilvl w:val="0"/>
          <w:numId w:val="0"/>
        </w:numPr>
        <w:spacing w:before="120" w:beforeAutospacing="0"/>
        <w:jc w:val="both"/>
        <w:rPr>
          <w:bCs/>
          <w:szCs w:val="24"/>
          <w:lang w:val="hy-AM"/>
        </w:rPr>
      </w:pPr>
      <w:r w:rsidRPr="009A305B">
        <w:rPr>
          <w:bCs/>
          <w:szCs w:val="24"/>
          <w:lang w:val="hy-AM"/>
        </w:rPr>
        <w:t xml:space="preserve">The </w:t>
      </w:r>
      <w:r w:rsidRPr="009A305B">
        <w:rPr>
          <w:szCs w:val="24"/>
        </w:rPr>
        <w:t>Consultant</w:t>
      </w:r>
      <w:r w:rsidRPr="009A305B">
        <w:rPr>
          <w:bCs/>
          <w:szCs w:val="24"/>
          <w:lang w:val="hy-AM"/>
        </w:rPr>
        <w:t xml:space="preserve"> is required to participate in meetings, which will also include the Client and the Contractor, as well as other invited parties, the main purpose of which is to:</w:t>
      </w:r>
    </w:p>
    <w:p w14:paraId="11BB8665" w14:textId="77777777" w:rsidR="00627B9F" w:rsidRPr="009A305B" w:rsidRDefault="00627B9F">
      <w:pPr>
        <w:pStyle w:val="A2-Heading1"/>
        <w:numPr>
          <w:ilvl w:val="0"/>
          <w:numId w:val="20"/>
        </w:numPr>
        <w:spacing w:after="0"/>
        <w:jc w:val="both"/>
        <w:rPr>
          <w:rFonts w:ascii="Times New Roman" w:eastAsiaTheme="minorHAnsi" w:hAnsi="Times New Roman"/>
          <w:b w:val="0"/>
          <w:bCs w:val="0"/>
          <w:sz w:val="24"/>
          <w:szCs w:val="24"/>
          <w:lang w:val="hy-AM"/>
        </w:rPr>
      </w:pPr>
      <w:r w:rsidRPr="009A305B">
        <w:rPr>
          <w:rFonts w:ascii="Times New Roman" w:eastAsiaTheme="minorHAnsi" w:hAnsi="Times New Roman"/>
          <w:b w:val="0"/>
          <w:bCs w:val="0"/>
          <w:sz w:val="24"/>
          <w:szCs w:val="24"/>
          <w:lang w:val="hy-AM"/>
        </w:rPr>
        <w:t>The Consultant shall assess the compliance of the design documents with the requirements of the Contract. In justified cases, the assessment of compliance will be agreed with the Client;</w:t>
      </w:r>
    </w:p>
    <w:p w14:paraId="621F7EC5" w14:textId="48BC306B" w:rsidR="00627B9F" w:rsidRPr="009A305B" w:rsidRDefault="00627B9F">
      <w:pPr>
        <w:pStyle w:val="A2-Heading1"/>
        <w:numPr>
          <w:ilvl w:val="0"/>
          <w:numId w:val="20"/>
        </w:numPr>
        <w:spacing w:after="0"/>
        <w:jc w:val="both"/>
        <w:rPr>
          <w:rFonts w:ascii="Times New Roman" w:eastAsiaTheme="minorHAnsi" w:hAnsi="Times New Roman"/>
          <w:b w:val="0"/>
          <w:bCs w:val="0"/>
          <w:sz w:val="24"/>
          <w:szCs w:val="24"/>
          <w:lang w:val="hy-AM"/>
        </w:rPr>
      </w:pPr>
      <w:r w:rsidRPr="009A305B">
        <w:rPr>
          <w:rFonts w:ascii="Times New Roman" w:eastAsiaTheme="minorHAnsi" w:hAnsi="Times New Roman"/>
          <w:b w:val="0"/>
          <w:bCs w:val="0"/>
          <w:sz w:val="24"/>
          <w:szCs w:val="24"/>
          <w:lang w:val="hy-AM"/>
        </w:rPr>
        <w:t>Discussion and resolution of current issues.</w:t>
      </w:r>
      <w:r w:rsidR="004A3C32" w:rsidRPr="009A305B">
        <w:rPr>
          <w:rFonts w:ascii="Times New Roman" w:eastAsiaTheme="minorHAnsi" w:hAnsi="Times New Roman"/>
          <w:b w:val="0"/>
          <w:bCs w:val="0"/>
          <w:sz w:val="24"/>
          <w:szCs w:val="24"/>
          <w:lang w:val="hy-AM"/>
        </w:rPr>
        <w:tab/>
      </w:r>
      <w:r w:rsidR="004A3C32" w:rsidRPr="009A305B">
        <w:rPr>
          <w:rFonts w:ascii="Times New Roman" w:eastAsiaTheme="minorHAnsi" w:hAnsi="Times New Roman"/>
          <w:b w:val="0"/>
          <w:bCs w:val="0"/>
          <w:sz w:val="24"/>
          <w:szCs w:val="24"/>
          <w:lang w:val="hy-AM"/>
        </w:rPr>
        <w:br/>
      </w:r>
    </w:p>
    <w:p w14:paraId="146E4983" w14:textId="414D1D68" w:rsidR="00627B9F" w:rsidRPr="009A305B" w:rsidRDefault="00627B9F" w:rsidP="00F107BE">
      <w:pPr>
        <w:numPr>
          <w:ilvl w:val="0"/>
          <w:numId w:val="0"/>
        </w:numPr>
        <w:spacing w:before="0" w:beforeAutospacing="0" w:after="0"/>
        <w:jc w:val="both"/>
        <w:rPr>
          <w:bCs/>
          <w:szCs w:val="24"/>
          <w:lang w:val="hy-AM"/>
        </w:rPr>
      </w:pPr>
      <w:r w:rsidRPr="009A305B">
        <w:rPr>
          <w:bCs/>
          <w:szCs w:val="24"/>
          <w:lang w:val="hy-AM"/>
        </w:rPr>
        <w:t xml:space="preserve">The Consultant will participate in working visits, meetings organized outside the Client's office with the participation of the Client, the Contractor and other interested parties, which are intended to clarify and make working decisions, and which may be accompanied by site visits to the </w:t>
      </w:r>
      <w:r w:rsidRPr="009A305B">
        <w:rPr>
          <w:szCs w:val="24"/>
        </w:rPr>
        <w:t>locations</w:t>
      </w:r>
      <w:r w:rsidRPr="009A305B">
        <w:rPr>
          <w:bCs/>
          <w:szCs w:val="24"/>
          <w:lang w:val="hy-AM"/>
        </w:rPr>
        <w:t xml:space="preserve"> specified in the design documents or to the office of one of the parties. The Consultant is obliged to draw up minutes of these meetings and monitor the implementation of the decisions taken.</w:t>
      </w:r>
    </w:p>
    <w:p w14:paraId="2B567D71" w14:textId="0D9537C3" w:rsidR="00F107BE" w:rsidRDefault="00627B9F" w:rsidP="005A77F0">
      <w:pPr>
        <w:numPr>
          <w:ilvl w:val="0"/>
          <w:numId w:val="0"/>
        </w:numPr>
        <w:spacing w:before="120" w:beforeAutospacing="0"/>
        <w:jc w:val="both"/>
        <w:rPr>
          <w:bCs/>
          <w:szCs w:val="24"/>
          <w:lang w:val="hy-AM"/>
        </w:rPr>
      </w:pPr>
      <w:r w:rsidRPr="009A305B">
        <w:rPr>
          <w:bCs/>
          <w:szCs w:val="24"/>
          <w:lang w:val="hy-AM"/>
        </w:rPr>
        <w:t xml:space="preserve">Such </w:t>
      </w:r>
      <w:r w:rsidRPr="009A305B">
        <w:rPr>
          <w:szCs w:val="24"/>
        </w:rPr>
        <w:t>working</w:t>
      </w:r>
      <w:r w:rsidRPr="009A305B">
        <w:rPr>
          <w:bCs/>
          <w:szCs w:val="24"/>
          <w:lang w:val="hy-AM"/>
        </w:rPr>
        <w:t xml:space="preserve"> visits will be organized at the initiative of the Consultant, the Client or the design consultant. Meetings should be held once a week, but more often if necessary (in parallel, there will be meetings on issues related to design documents and construction works). Each meeting will be chaired by the Project Manager.</w:t>
      </w:r>
      <w:bookmarkStart w:id="24" w:name="_Toc411414860"/>
    </w:p>
    <w:p w14:paraId="30172587" w14:textId="38741445" w:rsidR="00627B9F" w:rsidRPr="009A305B" w:rsidRDefault="007C3E06">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r w:rsidRPr="009A305B">
        <w:rPr>
          <w:rFonts w:ascii="Times New Roman" w:hAnsi="Times New Roman" w:cs="Times New Roman"/>
          <w:b/>
          <w:bCs/>
          <w:iCs/>
          <w:color w:val="auto"/>
          <w:sz w:val="24"/>
          <w:szCs w:val="24"/>
          <w:lang w:val="af-ZA"/>
        </w:rPr>
        <w:t xml:space="preserve"> </w:t>
      </w:r>
      <w:bookmarkStart w:id="25" w:name="_Toc198636031"/>
      <w:bookmarkStart w:id="26" w:name="_Toc198636484"/>
      <w:r w:rsidR="00627B9F" w:rsidRPr="009A305B">
        <w:rPr>
          <w:rFonts w:ascii="Times New Roman" w:hAnsi="Times New Roman" w:cs="Times New Roman"/>
          <w:b/>
          <w:bCs/>
          <w:iCs/>
          <w:color w:val="auto"/>
          <w:sz w:val="24"/>
          <w:szCs w:val="24"/>
          <w:lang w:val="af-ZA"/>
        </w:rPr>
        <w:t>Drawings</w:t>
      </w:r>
      <w:bookmarkEnd w:id="24"/>
      <w:bookmarkEnd w:id="25"/>
      <w:bookmarkEnd w:id="26"/>
    </w:p>
    <w:p w14:paraId="5199CCEE" w14:textId="77777777" w:rsidR="00627B9F"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The responsibilities of the consultant team leader include working with drawings, including:</w:t>
      </w:r>
    </w:p>
    <w:p w14:paraId="1457A39A" w14:textId="77777777" w:rsidR="00627B9F" w:rsidRPr="009A305B" w:rsidRDefault="00627B9F">
      <w:pPr>
        <w:pStyle w:val="A2-Heading1"/>
        <w:numPr>
          <w:ilvl w:val="0"/>
          <w:numId w:val="18"/>
        </w:numPr>
        <w:spacing w:after="0"/>
        <w:ind w:left="450"/>
        <w:jc w:val="both"/>
        <w:rPr>
          <w:rFonts w:ascii="Times New Roman" w:eastAsiaTheme="minorHAnsi" w:hAnsi="Times New Roman"/>
          <w:b w:val="0"/>
          <w:bCs w:val="0"/>
          <w:sz w:val="24"/>
          <w:szCs w:val="24"/>
          <w:lang w:val="hy-AM"/>
        </w:rPr>
      </w:pPr>
      <w:r w:rsidRPr="009A305B">
        <w:rPr>
          <w:rFonts w:ascii="Times New Roman" w:eastAsiaTheme="minorHAnsi" w:hAnsi="Times New Roman"/>
          <w:b w:val="0"/>
          <w:bCs w:val="0"/>
          <w:sz w:val="24"/>
          <w:szCs w:val="24"/>
          <w:lang w:val="hy-AM"/>
        </w:rPr>
        <w:t>Prepare additional information on drawings (if such a need arises during construction),</w:t>
      </w:r>
    </w:p>
    <w:p w14:paraId="391846F7" w14:textId="2FE8CA07" w:rsidR="00E9350D" w:rsidRPr="009A305B" w:rsidRDefault="00627B9F">
      <w:pPr>
        <w:pStyle w:val="A2-Heading1"/>
        <w:numPr>
          <w:ilvl w:val="0"/>
          <w:numId w:val="18"/>
        </w:numPr>
        <w:spacing w:after="0"/>
        <w:ind w:left="450"/>
        <w:jc w:val="both"/>
        <w:rPr>
          <w:rFonts w:ascii="Times New Roman" w:eastAsiaTheme="minorHAnsi" w:hAnsi="Times New Roman"/>
          <w:b w:val="0"/>
          <w:bCs w:val="0"/>
          <w:sz w:val="24"/>
          <w:szCs w:val="24"/>
          <w:lang w:val="hy-AM"/>
        </w:rPr>
      </w:pPr>
      <w:r w:rsidRPr="009A305B">
        <w:rPr>
          <w:rFonts w:ascii="Times New Roman" w:eastAsiaTheme="minorHAnsi" w:hAnsi="Times New Roman"/>
          <w:b w:val="0"/>
          <w:bCs w:val="0"/>
          <w:sz w:val="24"/>
          <w:szCs w:val="24"/>
          <w:lang w:val="hy-AM"/>
        </w:rPr>
        <w:t>Examine the additional drawings (work organization drawings) prepared by the Contractor to be submitted to the Client.</w:t>
      </w:r>
    </w:p>
    <w:p w14:paraId="109B3055" w14:textId="1C0EC302" w:rsidR="00CF15CD" w:rsidRPr="009328C7" w:rsidRDefault="00CF15CD">
      <w:pPr>
        <w:pStyle w:val="A2-Heading1"/>
        <w:numPr>
          <w:ilvl w:val="0"/>
          <w:numId w:val="18"/>
        </w:numPr>
        <w:spacing w:after="0"/>
        <w:ind w:left="450"/>
        <w:jc w:val="both"/>
        <w:rPr>
          <w:rFonts w:ascii="Sylfaen" w:eastAsiaTheme="minorHAnsi" w:hAnsi="Sylfaen"/>
          <w:b w:val="0"/>
          <w:bCs w:val="0"/>
          <w:sz w:val="24"/>
          <w:szCs w:val="24"/>
          <w:lang w:val="hy-AM"/>
        </w:rPr>
      </w:pPr>
      <w:r w:rsidRPr="009A305B">
        <w:rPr>
          <w:rFonts w:ascii="Times New Roman" w:eastAsiaTheme="minorHAnsi" w:hAnsi="Times New Roman"/>
          <w:b w:val="0"/>
          <w:bCs w:val="0"/>
          <w:sz w:val="24"/>
          <w:szCs w:val="24"/>
          <w:lang w:val="hy-AM"/>
        </w:rPr>
        <w:t>Approve the execution drawings submitted by the Contractor.</w:t>
      </w:r>
    </w:p>
    <w:p w14:paraId="3C254A76" w14:textId="7BAD345C" w:rsidR="00627B9F" w:rsidRPr="009A305B" w:rsidRDefault="007C3E06">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27" w:name="_Toc411414861"/>
      <w:r w:rsidRPr="009A305B">
        <w:rPr>
          <w:rFonts w:ascii="Times New Roman" w:hAnsi="Times New Roman" w:cs="Times New Roman"/>
          <w:b/>
          <w:bCs/>
          <w:iCs/>
          <w:color w:val="auto"/>
          <w:sz w:val="24"/>
          <w:szCs w:val="24"/>
          <w:lang w:val="af-ZA"/>
        </w:rPr>
        <w:t xml:space="preserve"> </w:t>
      </w:r>
      <w:bookmarkStart w:id="28" w:name="_Toc198636032"/>
      <w:bookmarkStart w:id="29" w:name="_Toc198636485"/>
      <w:r w:rsidR="00627B9F" w:rsidRPr="009A305B">
        <w:rPr>
          <w:rFonts w:ascii="Times New Roman" w:hAnsi="Times New Roman" w:cs="Times New Roman"/>
          <w:b/>
          <w:bCs/>
          <w:iCs/>
          <w:color w:val="auto"/>
          <w:sz w:val="24"/>
          <w:szCs w:val="24"/>
          <w:lang w:val="af-ZA"/>
        </w:rPr>
        <w:t>Location</w:t>
      </w:r>
      <w:bookmarkEnd w:id="27"/>
      <w:bookmarkEnd w:id="28"/>
      <w:bookmarkEnd w:id="29"/>
    </w:p>
    <w:p w14:paraId="73B8EA90" w14:textId="1C54CE9F" w:rsidR="00627B9F"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 xml:space="preserve">An important objective of quality control is to ensure that the work is performed in accordance with the Contract drawings and </w:t>
      </w:r>
      <w:r w:rsidR="009F3623" w:rsidRPr="009A305B">
        <w:rPr>
          <w:rFonts w:eastAsiaTheme="minorHAnsi"/>
          <w:szCs w:val="24"/>
          <w:lang w:val="hy-AM"/>
        </w:rPr>
        <w:t xml:space="preserve">Technical </w:t>
      </w:r>
      <w:r w:rsidRPr="009A305B">
        <w:rPr>
          <w:rFonts w:eastAsiaTheme="minorHAnsi"/>
          <w:szCs w:val="24"/>
          <w:lang w:val="hy-AM"/>
        </w:rPr>
        <w:t>specifications.</w:t>
      </w:r>
    </w:p>
    <w:p w14:paraId="0ECB2104" w14:textId="53D9DEDC" w:rsidR="00627B9F"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 xml:space="preserve">Prior to the commencement of construction works, the Consultant will work with the Contractor and mark all key points (at locations as provided in the design) for checking the horizontal </w:t>
      </w:r>
      <w:r w:rsidRPr="009A305B">
        <w:rPr>
          <w:szCs w:val="24"/>
        </w:rPr>
        <w:t>level</w:t>
      </w:r>
      <w:r w:rsidRPr="009A305B">
        <w:rPr>
          <w:rFonts w:eastAsiaTheme="minorHAnsi"/>
          <w:szCs w:val="24"/>
          <w:lang w:val="hy-AM"/>
        </w:rPr>
        <w:t>, as well as all reference marks.</w:t>
      </w:r>
    </w:p>
    <w:p w14:paraId="1B9A2779" w14:textId="5E2723F0" w:rsidR="00627B9F"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The Consultant and the Contractor shall carry out an initial ground level profile survey which will be used for volume calculations. The Consultant and the Contractor shall agree on the number of markers and the placement points to ensure that the work is carried out in the correct directions and markers. The Consultant shall supervise the installation of structures and all other work required by the design. The benchmarks, slopes and alignment shall be checked on site to ensure that they meet the design requirements and are accurate.</w:t>
      </w:r>
    </w:p>
    <w:p w14:paraId="1E354351" w14:textId="342B52AF" w:rsidR="00627B9F" w:rsidRPr="009A305B" w:rsidRDefault="00627B9F" w:rsidP="005A77F0">
      <w:pPr>
        <w:numPr>
          <w:ilvl w:val="0"/>
          <w:numId w:val="0"/>
        </w:numPr>
        <w:spacing w:before="120" w:beforeAutospacing="0"/>
        <w:jc w:val="both"/>
        <w:rPr>
          <w:rFonts w:eastAsiaTheme="minorHAnsi"/>
          <w:szCs w:val="24"/>
          <w:lang w:val="hy-AM"/>
        </w:rPr>
      </w:pPr>
      <w:r w:rsidRPr="009A305B">
        <w:rPr>
          <w:szCs w:val="24"/>
        </w:rPr>
        <w:t>Before</w:t>
      </w:r>
      <w:r w:rsidRPr="009A305B">
        <w:rPr>
          <w:rFonts w:eastAsiaTheme="minorHAnsi"/>
          <w:szCs w:val="24"/>
          <w:lang w:val="hy-AM"/>
        </w:rPr>
        <w:t xml:space="preserve"> accepting the completed work at a particular site, the accuracy of the completed lines and levels will be checked. To do this, the following must be checked:</w:t>
      </w:r>
    </w:p>
    <w:p w14:paraId="7C6432EB" w14:textId="77777777" w:rsidR="00627B9F" w:rsidRPr="00F107BE" w:rsidRDefault="00627B9F">
      <w:pPr>
        <w:pStyle w:val="A2-Heading1"/>
        <w:numPr>
          <w:ilvl w:val="0"/>
          <w:numId w:val="19"/>
        </w:numPr>
        <w:spacing w:after="0"/>
        <w:ind w:left="360"/>
        <w:jc w:val="both"/>
        <w:rPr>
          <w:rFonts w:ascii="Times New Roman" w:eastAsiaTheme="minorHAnsi" w:hAnsi="Times New Roman"/>
          <w:b w:val="0"/>
          <w:bCs w:val="0"/>
          <w:sz w:val="24"/>
          <w:szCs w:val="24"/>
          <w:lang w:val="hy-AM"/>
        </w:rPr>
      </w:pPr>
      <w:r w:rsidRPr="00F107BE">
        <w:rPr>
          <w:rFonts w:ascii="Times New Roman" w:eastAsiaTheme="minorHAnsi" w:hAnsi="Times New Roman"/>
          <w:b w:val="0"/>
          <w:bCs w:val="0"/>
          <w:sz w:val="24"/>
          <w:szCs w:val="24"/>
          <w:lang w:val="hy-AM"/>
        </w:rPr>
        <w:lastRenderedPageBreak/>
        <w:t>leveling, longitudinal and transverse sections,</w:t>
      </w:r>
    </w:p>
    <w:p w14:paraId="0E5F7692" w14:textId="61E0E2A4" w:rsidR="00627B9F" w:rsidRPr="00F107BE" w:rsidRDefault="00650169">
      <w:pPr>
        <w:pStyle w:val="A2-Heading1"/>
        <w:numPr>
          <w:ilvl w:val="0"/>
          <w:numId w:val="19"/>
        </w:numPr>
        <w:spacing w:after="0"/>
        <w:ind w:left="360"/>
        <w:jc w:val="both"/>
        <w:rPr>
          <w:rFonts w:ascii="Times New Roman" w:eastAsiaTheme="minorHAnsi" w:hAnsi="Times New Roman"/>
          <w:b w:val="0"/>
          <w:bCs w:val="0"/>
          <w:sz w:val="24"/>
          <w:szCs w:val="24"/>
          <w:lang w:val="hy-AM"/>
        </w:rPr>
      </w:pPr>
      <w:r w:rsidRPr="00F107BE">
        <w:rPr>
          <w:rFonts w:ascii="Times New Roman" w:eastAsiaTheme="minorHAnsi" w:hAnsi="Times New Roman"/>
          <w:b w:val="0"/>
          <w:bCs w:val="0"/>
          <w:sz w:val="24"/>
          <w:szCs w:val="24"/>
          <w:lang w:val="en-US"/>
        </w:rPr>
        <w:t>p</w:t>
      </w:r>
      <w:r w:rsidR="00627B9F" w:rsidRPr="00F107BE">
        <w:rPr>
          <w:rFonts w:ascii="Times New Roman" w:eastAsiaTheme="minorHAnsi" w:hAnsi="Times New Roman"/>
          <w:b w:val="0"/>
          <w:bCs w:val="0"/>
          <w:sz w:val="24"/>
          <w:szCs w:val="24"/>
          <w:lang w:val="hy-AM"/>
        </w:rPr>
        <w:t>rocedure</w:t>
      </w:r>
      <w:r w:rsidR="007A44BD" w:rsidRPr="00F107BE">
        <w:rPr>
          <w:rFonts w:ascii="Times New Roman" w:eastAsiaTheme="minorHAnsi" w:hAnsi="Times New Roman"/>
          <w:b w:val="0"/>
          <w:bCs w:val="0"/>
          <w:sz w:val="24"/>
          <w:szCs w:val="24"/>
          <w:lang w:val="en-US"/>
        </w:rPr>
        <w:t xml:space="preserve"> </w:t>
      </w:r>
      <w:r w:rsidR="00627B9F" w:rsidRPr="00F107BE">
        <w:rPr>
          <w:rFonts w:ascii="Times New Roman" w:eastAsiaTheme="minorHAnsi" w:hAnsi="Times New Roman"/>
          <w:b w:val="0"/>
          <w:bCs w:val="0"/>
          <w:sz w:val="24"/>
          <w:szCs w:val="24"/>
          <w:lang w:val="hy-AM"/>
        </w:rPr>
        <w:t>for locating buildings (descriptions for installing temporary benchmarks and leveling are presented in the Technical Specifications).</w:t>
      </w:r>
    </w:p>
    <w:p w14:paraId="675A5804" w14:textId="356760CF" w:rsidR="009B1A34" w:rsidRPr="009A305B" w:rsidRDefault="003A377A">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30" w:name="_Toc411414862"/>
      <w:r w:rsidRPr="009A305B">
        <w:rPr>
          <w:rFonts w:ascii="Times New Roman" w:hAnsi="Times New Roman" w:cs="Times New Roman"/>
          <w:b/>
          <w:bCs/>
          <w:iCs/>
          <w:color w:val="auto"/>
          <w:sz w:val="24"/>
          <w:szCs w:val="24"/>
          <w:lang w:val="af-ZA"/>
        </w:rPr>
        <w:t xml:space="preserve"> </w:t>
      </w:r>
      <w:bookmarkStart w:id="31" w:name="_Toc198636033"/>
      <w:bookmarkStart w:id="32" w:name="_Toc198636486"/>
      <w:r w:rsidR="00627B9F" w:rsidRPr="009A305B">
        <w:rPr>
          <w:rFonts w:ascii="Times New Roman" w:hAnsi="Times New Roman" w:cs="Times New Roman"/>
          <w:b/>
          <w:bCs/>
          <w:iCs/>
          <w:color w:val="auto"/>
          <w:sz w:val="24"/>
          <w:szCs w:val="24"/>
          <w:lang w:val="af-ZA"/>
        </w:rPr>
        <w:t>Construction schedule control</w:t>
      </w:r>
      <w:bookmarkEnd w:id="30"/>
      <w:bookmarkEnd w:id="31"/>
      <w:bookmarkEnd w:id="32"/>
    </w:p>
    <w:p w14:paraId="60F955AC" w14:textId="6CDCA16B" w:rsidR="00627B9F" w:rsidRPr="009A305B" w:rsidRDefault="00AB4363" w:rsidP="005A77F0">
      <w:pPr>
        <w:numPr>
          <w:ilvl w:val="0"/>
          <w:numId w:val="0"/>
        </w:numPr>
        <w:spacing w:before="120" w:beforeAutospacing="0"/>
        <w:jc w:val="both"/>
        <w:rPr>
          <w:rFonts w:eastAsiaTheme="minorHAnsi"/>
          <w:szCs w:val="24"/>
          <w:lang w:val="hy-AM"/>
        </w:rPr>
      </w:pPr>
      <w:r w:rsidRPr="009A305B">
        <w:rPr>
          <w:rFonts w:eastAsiaTheme="minorHAnsi"/>
          <w:b/>
          <w:bCs/>
          <w:szCs w:val="24"/>
          <w:lang w:val="en-US"/>
        </w:rPr>
        <w:t xml:space="preserve">Within </w:t>
      </w:r>
      <w:r w:rsidR="00703BCF" w:rsidRPr="009A305B">
        <w:rPr>
          <w:rFonts w:eastAsiaTheme="minorHAnsi"/>
          <w:b/>
          <w:bCs/>
          <w:szCs w:val="24"/>
          <w:lang w:val="en-US"/>
        </w:rPr>
        <w:t>T</w:t>
      </w:r>
      <w:r w:rsidR="001B2C91" w:rsidRPr="009A305B">
        <w:rPr>
          <w:rFonts w:eastAsiaTheme="minorHAnsi"/>
          <w:b/>
          <w:bCs/>
          <w:szCs w:val="24"/>
          <w:lang w:val="hy-AM"/>
        </w:rPr>
        <w:t xml:space="preserve">en (10) calendar days </w:t>
      </w:r>
      <w:r w:rsidR="00627B9F" w:rsidRPr="009A305B">
        <w:rPr>
          <w:rFonts w:eastAsiaTheme="minorHAnsi"/>
          <w:szCs w:val="24"/>
          <w:lang w:val="hy-AM"/>
        </w:rPr>
        <w:t xml:space="preserve">after the Employer’s order to commence work (Notice of Commencement of Work), the Contractor, in consultation with the Consultant, shall submit to the Employer a Schedule of Works, a Detailed Work Plan in the form of a graphical table, and actual on-site verified construction drawings and amendments, if they differ from the tender design drawings. Such Schedule of Works and Work Plan shall reflect all stages of construction </w:t>
      </w:r>
      <w:r w:rsidR="007D4DCA" w:rsidRPr="009A305B">
        <w:rPr>
          <w:szCs w:val="24"/>
        </w:rPr>
        <w:t>implementation</w:t>
      </w:r>
      <w:r w:rsidR="007D4DCA" w:rsidRPr="009A305B">
        <w:rPr>
          <w:rFonts w:eastAsiaTheme="minorHAnsi"/>
          <w:szCs w:val="24"/>
          <w:lang w:val="hy-AM"/>
        </w:rPr>
        <w:t xml:space="preserve"> </w:t>
      </w:r>
      <w:r w:rsidR="00627B9F" w:rsidRPr="009A305B">
        <w:rPr>
          <w:rFonts w:eastAsiaTheme="minorHAnsi"/>
          <w:szCs w:val="24"/>
          <w:lang w:val="hy-AM"/>
        </w:rPr>
        <w:t>with separate sub-stages and shall indicate critical moments that may hinder the implementation of construction.</w:t>
      </w:r>
    </w:p>
    <w:p w14:paraId="56074317" w14:textId="0FEF6E4B" w:rsidR="00627B9F"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 xml:space="preserve">The Consultant Team Leader, in conjunction with the Contractor’s Construction Manager and the Client/Engineer, will review the proposed Work Schedule and Work Plan for the facility, as well as the proposed payment schedules and equipment </w:t>
      </w:r>
      <w:r w:rsidRPr="009A305B">
        <w:rPr>
          <w:szCs w:val="24"/>
        </w:rPr>
        <w:t>procurement</w:t>
      </w:r>
      <w:r w:rsidRPr="009A305B">
        <w:rPr>
          <w:rFonts w:eastAsiaTheme="minorHAnsi"/>
          <w:szCs w:val="24"/>
          <w:lang w:val="hy-AM"/>
        </w:rPr>
        <w:t xml:space="preserve"> and installation periods. If necessary, the Work Schedule and Work Plan will be supplemented by the Contractor’s Construction Manager after review. The final Work Schedule and Work Plan will be submitted to the Consultant Team Leader and then to the Client/Engineer for approval.</w:t>
      </w:r>
    </w:p>
    <w:p w14:paraId="2D35BA30" w14:textId="59FBB563" w:rsidR="0059617E"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 xml:space="preserve">The Contractor is required to update the schedules every month and include them in the </w:t>
      </w:r>
      <w:r w:rsidRPr="009A305B">
        <w:rPr>
          <w:szCs w:val="24"/>
        </w:rPr>
        <w:t>monthly</w:t>
      </w:r>
      <w:r w:rsidRPr="009A305B">
        <w:rPr>
          <w:rFonts w:eastAsiaTheme="minorHAnsi"/>
          <w:szCs w:val="24"/>
          <w:lang w:val="hy-AM"/>
        </w:rPr>
        <w:t xml:space="preserve"> reports.</w:t>
      </w:r>
    </w:p>
    <w:p w14:paraId="43834388" w14:textId="6F21B169" w:rsidR="00627B9F" w:rsidRPr="009A305B" w:rsidRDefault="00BB3087" w:rsidP="005A77F0">
      <w:pPr>
        <w:numPr>
          <w:ilvl w:val="0"/>
          <w:numId w:val="0"/>
        </w:numPr>
        <w:spacing w:before="120" w:beforeAutospacing="0"/>
        <w:jc w:val="both"/>
        <w:rPr>
          <w:rFonts w:eastAsiaTheme="minorHAnsi"/>
          <w:szCs w:val="24"/>
          <w:lang w:val="hy-AM"/>
        </w:rPr>
      </w:pPr>
      <w:r w:rsidRPr="009A305B">
        <w:rPr>
          <w:rFonts w:eastAsiaTheme="minorHAnsi"/>
          <w:b/>
          <w:bCs/>
          <w:szCs w:val="24"/>
          <w:lang w:val="en-US"/>
        </w:rPr>
        <w:t>F</w:t>
      </w:r>
      <w:r w:rsidR="00A852B3" w:rsidRPr="009A305B">
        <w:rPr>
          <w:rFonts w:eastAsiaTheme="minorHAnsi"/>
          <w:b/>
          <w:bCs/>
          <w:szCs w:val="24"/>
          <w:lang w:val="hy-AM"/>
        </w:rPr>
        <w:t xml:space="preserve">ifteen (15) calendar days or more </w:t>
      </w:r>
      <w:r w:rsidR="00627B9F" w:rsidRPr="009A305B">
        <w:rPr>
          <w:rFonts w:eastAsiaTheme="minorHAnsi"/>
          <w:szCs w:val="24"/>
          <w:lang w:val="hy-AM"/>
        </w:rPr>
        <w:t xml:space="preserve">behind schedule, the Consultant Team Leader shall request the Contractor to submit a revised schedule within </w:t>
      </w:r>
      <w:r w:rsidR="009353D1" w:rsidRPr="009A305B">
        <w:rPr>
          <w:rFonts w:eastAsiaTheme="minorHAnsi"/>
          <w:b/>
          <w:bCs/>
          <w:szCs w:val="24"/>
          <w:lang w:val="hy-AM"/>
        </w:rPr>
        <w:t>two (2) calendar days</w:t>
      </w:r>
      <w:r w:rsidR="00627B9F" w:rsidRPr="009A305B">
        <w:rPr>
          <w:rFonts w:eastAsiaTheme="minorHAnsi"/>
          <w:szCs w:val="24"/>
          <w:lang w:val="hy-AM"/>
        </w:rPr>
        <w:t xml:space="preserve">, </w:t>
      </w:r>
      <w:r w:rsidR="00627B9F" w:rsidRPr="009A305B">
        <w:rPr>
          <w:szCs w:val="24"/>
        </w:rPr>
        <w:t>indicating</w:t>
      </w:r>
      <w:r w:rsidR="00627B9F" w:rsidRPr="009A305B">
        <w:rPr>
          <w:rFonts w:eastAsiaTheme="minorHAnsi"/>
          <w:szCs w:val="24"/>
          <w:lang w:val="hy-AM"/>
        </w:rPr>
        <w:t xml:space="preserve"> how they plan to complete the work on time. The request for revised schedules shall be in writing.</w:t>
      </w:r>
    </w:p>
    <w:p w14:paraId="4A82E2CD" w14:textId="01E2C8F4" w:rsidR="00627B9F" w:rsidRPr="009A305B" w:rsidRDefault="009806AA"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Any request for an extension of the project period must be accompanied by a detailed revised schedule, indicating the reason for the proposal, how the time is planned to be used, and what equipment and personnel will be involved in the work.</w:t>
      </w:r>
    </w:p>
    <w:p w14:paraId="105459AB" w14:textId="1993D979" w:rsidR="00E04E87" w:rsidRPr="009A305B" w:rsidRDefault="00627B9F" w:rsidP="005A77F0">
      <w:pPr>
        <w:numPr>
          <w:ilvl w:val="0"/>
          <w:numId w:val="0"/>
        </w:numPr>
        <w:spacing w:before="120" w:beforeAutospacing="0"/>
        <w:jc w:val="both"/>
        <w:rPr>
          <w:rFonts w:eastAsiaTheme="minorHAnsi"/>
          <w:szCs w:val="24"/>
          <w:lang w:val="hy-AM"/>
        </w:rPr>
      </w:pPr>
      <w:r w:rsidRPr="009A305B">
        <w:rPr>
          <w:rFonts w:eastAsiaTheme="minorHAnsi"/>
          <w:szCs w:val="24"/>
          <w:lang w:val="hy-AM"/>
        </w:rPr>
        <w:t>The Consultant Team Leader shall ensure that the Contractor submits an updated Schedule to the Employer's Engineer at the intervals specified in the construction contract. The Consultant Team Leader shall monitor the work and request updated schedules from the Contractor if he considers that the work is falling behind schedule.</w:t>
      </w:r>
      <w:bookmarkStart w:id="33" w:name="_Toc411414863"/>
    </w:p>
    <w:p w14:paraId="277065D5" w14:textId="50320520" w:rsidR="00E04E87" w:rsidRPr="00FB2DBA" w:rsidRDefault="00627B9F">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34" w:name="_Toc198636034"/>
      <w:bookmarkStart w:id="35" w:name="_Toc198636487"/>
      <w:r w:rsidRPr="00FB2DBA">
        <w:rPr>
          <w:rFonts w:ascii="Times New Roman" w:hAnsi="Times New Roman" w:cs="Times New Roman"/>
          <w:b/>
          <w:bCs/>
          <w:iCs/>
          <w:color w:val="auto"/>
          <w:sz w:val="24"/>
          <w:szCs w:val="24"/>
          <w:lang w:val="af-ZA"/>
        </w:rPr>
        <w:t>Work quality control and field inspections</w:t>
      </w:r>
      <w:bookmarkEnd w:id="33"/>
      <w:bookmarkEnd w:id="34"/>
      <w:bookmarkEnd w:id="35"/>
    </w:p>
    <w:p w14:paraId="1DFF6ECD" w14:textId="52D397CD"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The purpose of quality control is to ensure that all work performed complies with the working drawings</w:t>
      </w:r>
      <w:r w:rsidR="00085DD6" w:rsidRPr="00FB2DBA">
        <w:rPr>
          <w:rFonts w:eastAsiaTheme="minorHAnsi"/>
          <w:szCs w:val="24"/>
          <w:lang w:val="en-US"/>
        </w:rPr>
        <w:t xml:space="preserve"> (</w:t>
      </w:r>
      <w:r w:rsidR="00A14DF6" w:rsidRPr="00FB2DBA">
        <w:rPr>
          <w:szCs w:val="24"/>
        </w:rPr>
        <w:t>project, drawings and dimensional sheets</w:t>
      </w:r>
      <w:r w:rsidR="00085DD6" w:rsidRPr="00FB2DBA">
        <w:rPr>
          <w:rFonts w:eastAsiaTheme="minorHAnsi"/>
          <w:szCs w:val="24"/>
          <w:lang w:val="en-US"/>
        </w:rPr>
        <w:t>)</w:t>
      </w:r>
      <w:r w:rsidRPr="00FB2DBA">
        <w:rPr>
          <w:rFonts w:eastAsiaTheme="minorHAnsi"/>
          <w:szCs w:val="24"/>
          <w:lang w:val="hy-AM"/>
        </w:rPr>
        <w:t xml:space="preserve"> and the requirements of the Technical Specifications.</w:t>
      </w:r>
    </w:p>
    <w:p w14:paraId="681D9ECF" w14:textId="5F3316F3" w:rsidR="00662F76"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If design changes occur during construction, the Consultant shall promptly notify the Client’s design and construction engineers and environmental and social specialists, as appropriate. With the coordination and support of the latter, the Design Consultant shall make appropriate changes to the ESMP, MP, RAP and the full Environmental and Social Management Checklist. All work shall be suspended and resumed only after receiving the Bank’s approval.</w:t>
      </w:r>
    </w:p>
    <w:p w14:paraId="243CC3AB" w14:textId="2BFEEF5B"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 xml:space="preserve">Quality control of construction phases is a long process that requires careful </w:t>
      </w:r>
      <w:r w:rsidRPr="00FB2DBA">
        <w:rPr>
          <w:szCs w:val="24"/>
        </w:rPr>
        <w:t>inspection</w:t>
      </w:r>
      <w:r w:rsidRPr="00FB2DBA">
        <w:rPr>
          <w:rFonts w:eastAsiaTheme="minorHAnsi"/>
          <w:szCs w:val="24"/>
          <w:lang w:val="hy-AM"/>
        </w:rPr>
        <w:t xml:space="preserve"> and recording of all construction work data, including:</w:t>
      </w:r>
    </w:p>
    <w:p w14:paraId="4A2B46C5" w14:textId="77777777" w:rsidR="00627B9F" w:rsidRPr="00FB2DBA" w:rsidRDefault="00627B9F">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choice of building materials,</w:t>
      </w:r>
    </w:p>
    <w:p w14:paraId="439D6580" w14:textId="571E16E5" w:rsidR="00430377" w:rsidRPr="00FB2DBA" w:rsidRDefault="00430377">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lastRenderedPageBreak/>
        <w:t>Selection of appropriate equipment</w:t>
      </w:r>
    </w:p>
    <w:p w14:paraId="7946D0A0" w14:textId="77777777" w:rsidR="00627B9F" w:rsidRPr="00FB2DBA" w:rsidRDefault="00627B9F">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composition of concrete mix,</w:t>
      </w:r>
    </w:p>
    <w:p w14:paraId="2CBE7AE5" w14:textId="32086DC1" w:rsidR="00627B9F" w:rsidRPr="00FB2DBA" w:rsidRDefault="00E15572">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Preparation of reinforced concrete structures according to the approved concrete brand/class,</w:t>
      </w:r>
    </w:p>
    <w:p w14:paraId="227D64E8" w14:textId="051DE85E" w:rsidR="00627B9F" w:rsidRPr="00FB2DBA" w:rsidRDefault="00627B9F">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 xml:space="preserve">implementation of construction works using appropriate </w:t>
      </w:r>
      <w:r w:rsidR="00A14DF6" w:rsidRPr="00FB2DBA">
        <w:rPr>
          <w:rFonts w:ascii="Times New Roman" w:eastAsiaTheme="minorHAnsi" w:hAnsi="Times New Roman"/>
          <w:b w:val="0"/>
          <w:bCs w:val="0"/>
          <w:sz w:val="24"/>
          <w:szCs w:val="24"/>
          <w:lang w:val="hy-AM"/>
        </w:rPr>
        <w:t>technology,</w:t>
      </w:r>
    </w:p>
    <w:p w14:paraId="5C4F9812" w14:textId="676821A8" w:rsidR="00A14DF6" w:rsidRPr="00FB2DBA" w:rsidRDefault="00A14DF6">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implementation of thermal insulation and energy-efficient windows, as well as decommissioning of outdated heating, ventilation and air conditioning systems and installation of new ones that meet the requirements,</w:t>
      </w:r>
    </w:p>
    <w:p w14:paraId="3F94D739" w14:textId="77777777" w:rsidR="00627B9F" w:rsidRPr="00FB2DBA" w:rsidRDefault="00627B9F">
      <w:pPr>
        <w:pStyle w:val="A2-Heading1"/>
        <w:numPr>
          <w:ilvl w:val="0"/>
          <w:numId w:val="4"/>
        </w:numPr>
        <w:spacing w:after="0"/>
        <w:ind w:left="45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correct use and operation of installations and equipment,</w:t>
      </w:r>
    </w:p>
    <w:p w14:paraId="4C116F5C" w14:textId="243B023B" w:rsidR="00627B9F" w:rsidRPr="00FB2DBA" w:rsidRDefault="00627B9F">
      <w:pPr>
        <w:pStyle w:val="A2-Heading1"/>
        <w:numPr>
          <w:ilvl w:val="0"/>
          <w:numId w:val="4"/>
        </w:numPr>
        <w:spacing w:after="0"/>
        <w:ind w:left="450"/>
        <w:jc w:val="both"/>
        <w:rPr>
          <w:rFonts w:ascii="Times New Roman" w:eastAsiaTheme="minorHAnsi" w:hAnsi="Times New Roman"/>
          <w:sz w:val="24"/>
          <w:szCs w:val="24"/>
          <w:lang w:val="hy-AM"/>
        </w:rPr>
      </w:pPr>
      <w:r w:rsidRPr="00FB2DBA">
        <w:rPr>
          <w:rFonts w:ascii="Times New Roman" w:eastAsiaTheme="minorHAnsi" w:hAnsi="Times New Roman"/>
          <w:b w:val="0"/>
          <w:bCs w:val="0"/>
          <w:sz w:val="24"/>
          <w:szCs w:val="24"/>
          <w:lang w:val="hy-AM"/>
        </w:rPr>
        <w:t>sample selection and material testing</w:t>
      </w:r>
      <w:r w:rsidRPr="00FB2DBA">
        <w:rPr>
          <w:rFonts w:ascii="Times New Roman" w:eastAsiaTheme="minorHAnsi" w:hAnsi="Times New Roman"/>
          <w:sz w:val="24"/>
          <w:szCs w:val="24"/>
          <w:lang w:val="hy-AM"/>
        </w:rPr>
        <w:t>.</w:t>
      </w:r>
      <w:r w:rsidR="008F7C30" w:rsidRPr="00FB2DBA">
        <w:rPr>
          <w:rFonts w:ascii="Times New Roman" w:eastAsiaTheme="minorHAnsi" w:hAnsi="Times New Roman"/>
          <w:sz w:val="24"/>
          <w:szCs w:val="24"/>
          <w:lang w:val="hy-AM"/>
        </w:rPr>
        <w:tab/>
      </w:r>
      <w:r w:rsidR="008F7C30" w:rsidRPr="00FB2DBA">
        <w:rPr>
          <w:rFonts w:ascii="Times New Roman" w:eastAsiaTheme="minorHAnsi" w:hAnsi="Times New Roman"/>
          <w:sz w:val="24"/>
          <w:szCs w:val="24"/>
          <w:lang w:val="hy-AM"/>
        </w:rPr>
        <w:br/>
      </w:r>
    </w:p>
    <w:p w14:paraId="54C6B569" w14:textId="428F690A"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All tests and sampling, including testing of materials, completed works and finished parts of buildings, shall be carried out in appropriate laboratories</w:t>
      </w:r>
      <w:r w:rsidR="00A14DF6" w:rsidRPr="00FB2DBA">
        <w:rPr>
          <w:rFonts w:eastAsiaTheme="minorHAnsi"/>
          <w:szCs w:val="24"/>
          <w:lang w:val="hy-AM"/>
        </w:rPr>
        <w:t xml:space="preserve"> (Appendix</w:t>
      </w:r>
      <w:r w:rsidR="006F4723" w:rsidRPr="00FB2DBA">
        <w:rPr>
          <w:rFonts w:eastAsiaTheme="minorHAnsi"/>
          <w:szCs w:val="24"/>
          <w:lang w:val="hy-AM"/>
        </w:rPr>
        <w:t xml:space="preserve"> </w:t>
      </w:r>
      <w:r w:rsidR="00A14DF6" w:rsidRPr="00FB2DBA">
        <w:rPr>
          <w:rFonts w:eastAsiaTheme="minorHAnsi"/>
          <w:szCs w:val="24"/>
          <w:lang w:val="hy-AM"/>
        </w:rPr>
        <w:t>4)</w:t>
      </w:r>
      <w:r w:rsidRPr="00FB2DBA">
        <w:rPr>
          <w:rFonts w:eastAsiaTheme="minorHAnsi"/>
          <w:szCs w:val="24"/>
          <w:lang w:val="hy-AM"/>
        </w:rPr>
        <w:t>. If the reliability of any data is questionable, for example, there is a discrepancy between the test results, this shall be immediately reported to the Engineer. The latter shall make recommendations to avoid such situations. If necessary, additional inspections and tests shall be required.</w:t>
      </w:r>
    </w:p>
    <w:p w14:paraId="04B90C4C" w14:textId="749C5EAE"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Effective quality control requires the Consultant to maintain a construction log (in electronic format on a platform accessible to the Client), inspection reports and records to accurately reflect the progress of construction and the performance of the works.</w:t>
      </w:r>
    </w:p>
    <w:p w14:paraId="4B641B8E" w14:textId="57769213"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 xml:space="preserve">The following information must be recorded </w:t>
      </w:r>
      <w:r w:rsidR="008F7C30" w:rsidRPr="00FB2DBA">
        <w:rPr>
          <w:rFonts w:eastAsiaTheme="minorHAnsi"/>
          <w:szCs w:val="24"/>
          <w:lang w:val="hy-AM"/>
        </w:rPr>
        <w:t>daily:</w:t>
      </w:r>
    </w:p>
    <w:p w14:paraId="5A81F080"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important events that took place at the construction site,</w:t>
      </w:r>
    </w:p>
    <w:p w14:paraId="45F43724"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weather conditions,</w:t>
      </w:r>
    </w:p>
    <w:p w14:paraId="44F43559"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hydrological conditions of the construction site,</w:t>
      </w:r>
    </w:p>
    <w:p w14:paraId="67AF65EE"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duration of adverse weather conditions,</w:t>
      </w:r>
    </w:p>
    <w:p w14:paraId="4EE64A0E" w14:textId="69BA381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the number/quantity of workers, equipment and materials on the construction site,</w:t>
      </w:r>
    </w:p>
    <w:p w14:paraId="73B3D8D2"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equipment downtime,</w:t>
      </w:r>
    </w:p>
    <w:p w14:paraId="5591D30B"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training and application of safety techniques,</w:t>
      </w:r>
    </w:p>
    <w:p w14:paraId="565A366B"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measurement data, initial land marks, etc.,</w:t>
      </w:r>
    </w:p>
    <w:p w14:paraId="5DE69683"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corrections to drawings,</w:t>
      </w:r>
    </w:p>
    <w:p w14:paraId="2CAA57F5"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construction sequence,</w:t>
      </w:r>
    </w:p>
    <w:p w14:paraId="1DFD1A2A"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the results of all tests and research,</w:t>
      </w:r>
    </w:p>
    <w:p w14:paraId="11E16DAA"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property damage, personal injury,</w:t>
      </w:r>
    </w:p>
    <w:p w14:paraId="1038D346" w14:textId="77777777" w:rsidR="00627B9F" w:rsidRPr="00FB2DBA" w:rsidRDefault="00627B9F">
      <w:pPr>
        <w:pStyle w:val="A2-Heading1"/>
        <w:numPr>
          <w:ilvl w:val="0"/>
          <w:numId w:val="5"/>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other events, such as visits by officials.</w:t>
      </w:r>
    </w:p>
    <w:p w14:paraId="036276F6" w14:textId="532FB295" w:rsidR="00627B9F" w:rsidRPr="00FB2DBA" w:rsidRDefault="00107377"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If the Consultant is convinced that the quality of the work performed by the Contractor is not satisfactory, he must, through the Client, request in writing from the Contractor to improve the quality of the work, and in some cases, to terminate the work. Termination of work  is a very serious decision, it must be well justified, and this measure should be taken with great caution.</w:t>
      </w:r>
      <w:r w:rsidR="00EB6C62" w:rsidRPr="00FB2DBA">
        <w:rPr>
          <w:rFonts w:eastAsiaTheme="minorHAnsi"/>
          <w:szCs w:val="24"/>
          <w:lang w:val="hy-AM"/>
        </w:rPr>
        <w:t xml:space="preserve"> </w:t>
      </w:r>
      <w:r w:rsidR="00627B9F" w:rsidRPr="00FB2DBA">
        <w:rPr>
          <w:rFonts w:eastAsiaTheme="minorHAnsi"/>
          <w:szCs w:val="24"/>
          <w:lang w:val="hy-AM"/>
        </w:rPr>
        <w:t>Notice of cessation of work shall be given to the Contractor in writing after consultation with the Client/Engineer. Any notice of cessation of work shall be preceded by discussions with the Client/Engineer.</w:t>
      </w:r>
    </w:p>
    <w:p w14:paraId="737A7E20" w14:textId="71D92806"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 xml:space="preserve">The Consultant will also conduct awareness monitoring of the Contractor to determine their knowledge of Armenian safety regulatory documents in the construction sector and ensure </w:t>
      </w:r>
      <w:r w:rsidR="00204B17" w:rsidRPr="00FB2DBA">
        <w:rPr>
          <w:rFonts w:eastAsiaTheme="minorHAnsi"/>
          <w:szCs w:val="24"/>
          <w:lang w:val="hy-AM"/>
        </w:rPr>
        <w:t>that copies of relevant laws are available at the site.</w:t>
      </w:r>
    </w:p>
    <w:p w14:paraId="300F6E50" w14:textId="0A40DACA"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The consultant is responsible for inspecting the work being carried out at construction sites. The aim of the inspection is to identify defects in a timely manner and ensure the quality and safety of the construction.</w:t>
      </w:r>
    </w:p>
    <w:p w14:paraId="559A2819" w14:textId="6C2F85D8" w:rsidR="00627B9F" w:rsidRPr="00FB2DBA" w:rsidRDefault="00E7147E"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 xml:space="preserve">The representative responsible for the operation and maintenance of the kindergarten has the right to carry out independent or joint control of the quality of construction. In case of </w:t>
      </w:r>
      <w:r w:rsidRPr="00FB2DBA">
        <w:rPr>
          <w:rFonts w:eastAsiaTheme="minorHAnsi"/>
          <w:szCs w:val="24"/>
          <w:lang w:val="hy-AM"/>
        </w:rPr>
        <w:lastRenderedPageBreak/>
        <w:t>detection of deviations from the design decisions, he must inform the Consultant through the Client, who is obliged to take them into account and, if the observations are justified, make appropriate decisions. For this reason, testing of the completed sections should be carried out with the participation of a third party (the consultant who prepared the project, the Consultant's team, the Client's representative).</w:t>
      </w:r>
    </w:p>
    <w:p w14:paraId="44DA2996" w14:textId="76EB38AE" w:rsidR="00627B9F"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The consultant's technical team must be sufficiently equipped to carry out the following inspections:</w:t>
      </w:r>
    </w:p>
    <w:p w14:paraId="007A3F41" w14:textId="34491734" w:rsidR="00627B9F" w:rsidRPr="00FB2DBA" w:rsidRDefault="00204B17">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Inspection of structural steel structures and welds,</w:t>
      </w:r>
    </w:p>
    <w:p w14:paraId="6CD95955" w14:textId="1E99FDC2"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inspection of construction works, all materials and equipment to be used,</w:t>
      </w:r>
    </w:p>
    <w:p w14:paraId="6944FEF9" w14:textId="74953146"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checking the formwork and reinforcement connection diagrams, formwork temperatures,</w:t>
      </w:r>
    </w:p>
    <w:p w14:paraId="0BAB7255" w14:textId="4D3358DE"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checking the cleanliness of the surfaces of the formwork panels, the correctness of their installation direction and inclination,</w:t>
      </w:r>
    </w:p>
    <w:p w14:paraId="4B4DCD77" w14:textId="6BB573C7" w:rsidR="00627B9F" w:rsidRPr="00FB2DBA" w:rsidRDefault="00BF0985">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en-US"/>
        </w:rPr>
        <w:t>c</w:t>
      </w:r>
      <w:r w:rsidR="00627B9F" w:rsidRPr="00FB2DBA">
        <w:rPr>
          <w:rFonts w:ascii="Times New Roman" w:eastAsiaTheme="minorHAnsi" w:hAnsi="Times New Roman"/>
          <w:b w:val="0"/>
          <w:bCs w:val="0"/>
          <w:sz w:val="24"/>
          <w:szCs w:val="24"/>
          <w:lang w:val="hy-AM"/>
        </w:rPr>
        <w:t>hecking the availability and working conditions of the Contractor's equipment before using the concrete mix, for example, checking the availability of vibrating platforms, beacons, trowels, shovels and concrete mixer trucks,</w:t>
      </w:r>
    </w:p>
    <w:p w14:paraId="02D03CFB" w14:textId="6A033BE3"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checking the installation of insert parts,</w:t>
      </w:r>
    </w:p>
    <w:p w14:paraId="09C00822" w14:textId="7E313E98"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During the placement of concrete produced by the concrete plant, sand and gravel aggregates are mixed at least once a day.</w:t>
      </w:r>
    </w:p>
    <w:p w14:paraId="7A8D9384" w14:textId="0C310FE2"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Checking the temperature accuracy of the concrete composition: sand, gravel, water, and cement proportions.</w:t>
      </w:r>
    </w:p>
    <w:p w14:paraId="79AC4CD4" w14:textId="77777777" w:rsidR="00B61662" w:rsidRPr="00FB2DBA" w:rsidRDefault="00B61662">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Inspection of Contractort’s work implementation is in accordance with approved technical designs. If the results are poor, the inspector  in poor quality of work, the inspectors shall inform the Contractor and the Client. If the Contractor does not change his methods, the Consultant's Site Manager, through the Client, shall be obliged to stop the work.</w:t>
      </w:r>
    </w:p>
    <w:p w14:paraId="3BD5BBC9" w14:textId="704A9E6A"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Inspection reports should clearly explain the actions taken and the reasons for them.</w:t>
      </w:r>
    </w:p>
    <w:p w14:paraId="1191DE7F" w14:textId="70F0FBC8" w:rsidR="00627B9F" w:rsidRPr="00FB2DBA" w:rsidRDefault="00627B9F">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Checking and approving hidden work reports submitted by the contractor.</w:t>
      </w:r>
    </w:p>
    <w:p w14:paraId="67F8119A" w14:textId="02A14AF2" w:rsidR="005723E1" w:rsidRPr="00FB2DBA" w:rsidRDefault="005723E1">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Measurements, confirmation, and registration of completed work.</w:t>
      </w:r>
    </w:p>
    <w:p w14:paraId="6429888B" w14:textId="7A3D0935" w:rsidR="00C17492" w:rsidRPr="00FB2DBA" w:rsidRDefault="00C17492">
      <w:pPr>
        <w:pStyle w:val="A2-Heading1"/>
        <w:numPr>
          <w:ilvl w:val="0"/>
          <w:numId w:val="6"/>
        </w:numPr>
        <w:spacing w:after="0"/>
        <w:ind w:left="360"/>
        <w:jc w:val="both"/>
        <w:rPr>
          <w:rFonts w:ascii="Times New Roman" w:eastAsiaTheme="minorHAnsi" w:hAnsi="Times New Roman"/>
          <w:b w:val="0"/>
          <w:bCs w:val="0"/>
          <w:sz w:val="24"/>
          <w:szCs w:val="24"/>
          <w:lang w:val="hy-AM"/>
        </w:rPr>
      </w:pPr>
      <w:r w:rsidRPr="00FB2DBA">
        <w:rPr>
          <w:rFonts w:ascii="Times New Roman" w:eastAsiaTheme="minorHAnsi" w:hAnsi="Times New Roman"/>
          <w:b w:val="0"/>
          <w:bCs w:val="0"/>
          <w:sz w:val="24"/>
          <w:szCs w:val="24"/>
          <w:lang w:val="hy-AM"/>
        </w:rPr>
        <w:t>During the period of correction of defects that have arisen during the defect elimination period, if necessary, technical control shall be carried out upon written notification of the Client.</w:t>
      </w:r>
    </w:p>
    <w:p w14:paraId="1944A602" w14:textId="2EE83717" w:rsidR="00B425F4" w:rsidRPr="00FB2DBA" w:rsidRDefault="00627B9F" w:rsidP="005A77F0">
      <w:pPr>
        <w:numPr>
          <w:ilvl w:val="0"/>
          <w:numId w:val="0"/>
        </w:numPr>
        <w:spacing w:before="120" w:beforeAutospacing="0"/>
        <w:jc w:val="both"/>
        <w:rPr>
          <w:rFonts w:eastAsiaTheme="minorHAnsi"/>
          <w:szCs w:val="24"/>
          <w:lang w:val="hy-AM"/>
        </w:rPr>
      </w:pPr>
      <w:r w:rsidRPr="00FB2DBA">
        <w:rPr>
          <w:rFonts w:eastAsiaTheme="minorHAnsi"/>
          <w:szCs w:val="24"/>
          <w:lang w:val="hy-AM"/>
        </w:rPr>
        <w:t>The Client/Engineer will support all measures taken by the Consultant aimed at improving the quality of the work.</w:t>
      </w:r>
      <w:bookmarkStart w:id="36" w:name="_Toc411414864"/>
    </w:p>
    <w:p w14:paraId="79B2F42E" w14:textId="5DB0F257" w:rsidR="00627B9F" w:rsidRPr="00FB2DBA" w:rsidRDefault="00D6211F">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r w:rsidRPr="00FB2DBA">
        <w:rPr>
          <w:rFonts w:ascii="Times New Roman" w:hAnsi="Times New Roman" w:cs="Times New Roman"/>
          <w:b/>
          <w:bCs/>
          <w:iCs/>
          <w:color w:val="auto"/>
          <w:sz w:val="24"/>
          <w:szCs w:val="24"/>
          <w:lang w:val="af-ZA"/>
        </w:rPr>
        <w:t xml:space="preserve"> </w:t>
      </w:r>
      <w:bookmarkStart w:id="37" w:name="_Toc198636035"/>
      <w:bookmarkStart w:id="38" w:name="_Toc198636488"/>
      <w:r w:rsidR="00627B9F" w:rsidRPr="00FB2DBA">
        <w:rPr>
          <w:rFonts w:ascii="Times New Roman" w:hAnsi="Times New Roman" w:cs="Times New Roman"/>
          <w:b/>
          <w:bCs/>
          <w:iCs/>
          <w:color w:val="auto"/>
          <w:sz w:val="24"/>
          <w:szCs w:val="24"/>
          <w:lang w:val="af-ZA"/>
        </w:rPr>
        <w:t>Environmental and social impact monitoring activities</w:t>
      </w:r>
      <w:bookmarkEnd w:id="37"/>
      <w:bookmarkEnd w:id="38"/>
    </w:p>
    <w:p w14:paraId="75E308FB" w14:textId="4BD11956" w:rsidR="00B61662" w:rsidRPr="00F052C8" w:rsidRDefault="00D2421E" w:rsidP="00F052C8">
      <w:pPr>
        <w:pStyle w:val="FootnoteText"/>
        <w:numPr>
          <w:ilvl w:val="0"/>
          <w:numId w:val="0"/>
        </w:numPr>
        <w:spacing w:before="0" w:beforeAutospacing="0" w:after="0"/>
        <w:ind w:left="90"/>
        <w:jc w:val="both"/>
        <w:rPr>
          <w:sz w:val="24"/>
          <w:szCs w:val="24"/>
        </w:rPr>
      </w:pPr>
      <w:r w:rsidRPr="00F052C8">
        <w:rPr>
          <w:rFonts w:eastAsiaTheme="minorHAnsi"/>
          <w:sz w:val="24"/>
          <w:szCs w:val="24"/>
          <w:lang w:val="hy-AM"/>
        </w:rPr>
        <w:t xml:space="preserve">Environmental and Social Management Plans (ESMPs) have been prepared for the construction works for the rehabilitation of the canals of the internal economic networks, including monitoring plans. </w:t>
      </w:r>
      <w:bookmarkStart w:id="39" w:name="_Toc399927738"/>
      <w:bookmarkEnd w:id="36"/>
      <w:r w:rsidR="00627B9F" w:rsidRPr="00F052C8">
        <w:rPr>
          <w:rFonts w:eastAsiaTheme="minorHAnsi"/>
          <w:sz w:val="24"/>
          <w:szCs w:val="24"/>
          <w:lang w:val="hy-AM"/>
        </w:rPr>
        <w:t>The ESMP forms part of the contract for the implementation of the construction works, and the construction contractor will be responsible for fully following the ESMP</w:t>
      </w:r>
      <w:r w:rsidR="004B6F20" w:rsidRPr="00F052C8">
        <w:rPr>
          <w:rFonts w:eastAsiaTheme="minorHAnsi"/>
          <w:sz w:val="24"/>
          <w:szCs w:val="24"/>
          <w:lang w:val="hy-AM"/>
        </w:rPr>
        <w:t xml:space="preserve"> </w:t>
      </w:r>
      <w:r w:rsidR="007A4A18" w:rsidRPr="00F052C8">
        <w:rPr>
          <w:rFonts w:eastAsiaTheme="minorHAnsi"/>
          <w:sz w:val="24"/>
          <w:szCs w:val="24"/>
          <w:lang w:val="hy-AM"/>
        </w:rPr>
        <w:t>and the fulfilment of Bank environmental and social requirements in according with the EIB “Environmental and Social Standards”</w:t>
      </w:r>
      <w:r w:rsidR="00F052C8" w:rsidRPr="00F052C8">
        <w:rPr>
          <w:rFonts w:eastAsiaTheme="minorHAnsi"/>
          <w:sz w:val="24"/>
          <w:szCs w:val="24"/>
          <w:lang w:val="hy-AM"/>
        </w:rPr>
        <w:t xml:space="preserve"> </w:t>
      </w:r>
      <w:r w:rsidR="00F052C8" w:rsidRPr="00F052C8">
        <w:rPr>
          <w:rFonts w:eastAsiaTheme="minorHAnsi"/>
          <w:sz w:val="24"/>
          <w:szCs w:val="24"/>
          <w:lang w:val="en-US"/>
        </w:rPr>
        <w:t>(</w:t>
      </w:r>
      <w:r w:rsidR="00F052C8" w:rsidRPr="00F052C8">
        <w:rPr>
          <w:noProof/>
          <w:sz w:val="24"/>
          <w:szCs w:val="24"/>
          <w:lang w:val="en-GB"/>
        </w:rPr>
        <w:t>The</w:t>
      </w:r>
      <w:r w:rsidR="00F052C8" w:rsidRPr="00F052C8">
        <w:rPr>
          <w:b/>
          <w:color w:val="0000FF"/>
          <w:sz w:val="24"/>
          <w:szCs w:val="24"/>
          <w:lang w:val="en-GB"/>
        </w:rPr>
        <w:t xml:space="preserve"> </w:t>
      </w:r>
      <w:r w:rsidR="00F052C8" w:rsidRPr="00F107BE">
        <w:rPr>
          <w:bCs/>
          <w:sz w:val="24"/>
          <w:szCs w:val="24"/>
          <w:lang w:val="en-GB"/>
        </w:rPr>
        <w:t>EIB</w:t>
      </w:r>
      <w:r w:rsidR="00F052C8" w:rsidRPr="00F052C8">
        <w:rPr>
          <w:b/>
          <w:sz w:val="24"/>
          <w:szCs w:val="24"/>
          <w:lang w:val="en-GB"/>
        </w:rPr>
        <w:t xml:space="preserve"> “Environmental and Social Standards”</w:t>
      </w:r>
      <w:r w:rsidR="00F052C8" w:rsidRPr="00F052C8">
        <w:rPr>
          <w:b/>
          <w:color w:val="0000FF"/>
          <w:sz w:val="24"/>
          <w:szCs w:val="24"/>
          <w:lang w:val="en-GB"/>
        </w:rPr>
        <w:t xml:space="preserve"> </w:t>
      </w:r>
      <w:r w:rsidR="00F052C8" w:rsidRPr="00F052C8">
        <w:rPr>
          <w:noProof/>
          <w:sz w:val="24"/>
          <w:szCs w:val="24"/>
          <w:lang w:val="en-GB"/>
        </w:rPr>
        <w:t>is available online on EIB’s website:</w:t>
      </w:r>
      <w:r w:rsidR="00F052C8" w:rsidRPr="00F052C8">
        <w:rPr>
          <w:sz w:val="24"/>
          <w:szCs w:val="24"/>
          <w:lang w:val="en-GB"/>
        </w:rPr>
        <w:t xml:space="preserve"> </w:t>
      </w:r>
      <w:bookmarkStart w:id="40" w:name="_Hlk204259701"/>
      <w:r w:rsidR="00F052C8">
        <w:fldChar w:fldCharType="begin"/>
      </w:r>
      <w:r w:rsidR="00F052C8">
        <w:instrText>HYPERLINK "https://www.eib.org/en/publications/eib-environmental-and-social-standards"</w:instrText>
      </w:r>
      <w:r w:rsidR="00F052C8">
        <w:fldChar w:fldCharType="separate"/>
      </w:r>
      <w:r w:rsidR="00F052C8" w:rsidRPr="00F052C8">
        <w:rPr>
          <w:rStyle w:val="Hyperlink"/>
          <w:sz w:val="24"/>
          <w:szCs w:val="24"/>
        </w:rPr>
        <w:t>https://www.eib.org/en/publications/eib-environmental-and-social-standards</w:t>
      </w:r>
      <w:r w:rsidR="00F052C8">
        <w:fldChar w:fldCharType="end"/>
      </w:r>
      <w:bookmarkEnd w:id="40"/>
      <w:r w:rsidR="00F052C8" w:rsidRPr="00F052C8">
        <w:rPr>
          <w:rFonts w:eastAsiaTheme="minorHAnsi"/>
          <w:sz w:val="24"/>
          <w:szCs w:val="24"/>
          <w:lang w:val="en-US"/>
        </w:rPr>
        <w:t>)</w:t>
      </w:r>
      <w:r w:rsidR="00627B9F" w:rsidRPr="00F052C8">
        <w:rPr>
          <w:rFonts w:eastAsiaTheme="minorHAnsi"/>
          <w:sz w:val="24"/>
          <w:szCs w:val="24"/>
          <w:lang w:val="hy-AM"/>
        </w:rPr>
        <w:t xml:space="preserve">. The tasks of the Technical Supervision Consultant include the supervision of the implementation of the ESMP by the construction contractor. For this purpose, the Consultant shall carry out environmental monitoring of the works in accordance with the </w:t>
      </w:r>
      <w:proofErr w:type="spellStart"/>
      <w:r w:rsidR="00CB0A9A">
        <w:rPr>
          <w:rFonts w:eastAsiaTheme="minorHAnsi"/>
          <w:sz w:val="24"/>
          <w:szCs w:val="24"/>
          <w:lang w:val="en-US"/>
        </w:rPr>
        <w:t>ToR</w:t>
      </w:r>
      <w:proofErr w:type="spellEnd"/>
      <w:r w:rsidR="00627B9F" w:rsidRPr="00F052C8">
        <w:rPr>
          <w:rFonts w:eastAsiaTheme="minorHAnsi"/>
          <w:sz w:val="24"/>
          <w:szCs w:val="24"/>
          <w:lang w:val="hy-AM"/>
        </w:rPr>
        <w:t xml:space="preserve"> and complete the “Monthly Field Environmental Checklist” attached to this </w:t>
      </w:r>
      <w:proofErr w:type="spellStart"/>
      <w:r w:rsidR="00CB0A9A">
        <w:rPr>
          <w:rFonts w:eastAsiaTheme="minorHAnsi"/>
          <w:sz w:val="24"/>
          <w:szCs w:val="24"/>
          <w:lang w:val="en-US"/>
        </w:rPr>
        <w:t>ToR</w:t>
      </w:r>
      <w:proofErr w:type="spellEnd"/>
      <w:r w:rsidR="00CB0A9A">
        <w:rPr>
          <w:rFonts w:eastAsiaTheme="minorHAnsi"/>
          <w:sz w:val="24"/>
          <w:szCs w:val="24"/>
          <w:lang w:val="en-US"/>
        </w:rPr>
        <w:t xml:space="preserve"> (see </w:t>
      </w:r>
      <w:r w:rsidR="00CB0A9A" w:rsidRPr="00CB0A9A">
        <w:rPr>
          <w:rFonts w:eastAsiaTheme="minorHAnsi"/>
          <w:sz w:val="24"/>
          <w:szCs w:val="24"/>
          <w:lang w:val="en-US"/>
        </w:rPr>
        <w:t>Appendix 1</w:t>
      </w:r>
      <w:r w:rsidR="00CB0A9A">
        <w:rPr>
          <w:rFonts w:eastAsiaTheme="minorHAnsi"/>
          <w:sz w:val="24"/>
          <w:szCs w:val="24"/>
          <w:lang w:val="en-US"/>
        </w:rPr>
        <w:t>)</w:t>
      </w:r>
      <w:r w:rsidR="00627B9F" w:rsidRPr="00F052C8">
        <w:rPr>
          <w:rFonts w:eastAsiaTheme="minorHAnsi"/>
          <w:sz w:val="24"/>
          <w:szCs w:val="24"/>
          <w:lang w:val="hy-AM"/>
        </w:rPr>
        <w:t xml:space="preserve">. If a change in the pipeline route is required during construction, the Consultant shall ensure that </w:t>
      </w:r>
      <w:r w:rsidR="00627B9F" w:rsidRPr="00F052C8">
        <w:rPr>
          <w:rFonts w:eastAsiaTheme="minorHAnsi"/>
          <w:sz w:val="24"/>
          <w:szCs w:val="24"/>
          <w:lang w:val="hy-AM"/>
        </w:rPr>
        <w:lastRenderedPageBreak/>
        <w:t>construction works are suspended in those sections until the Employer has clarified the land ownership and entered into the necessary land use agreements. The Consultant shall immediately inform the Employer of any possible change in the pipeline route.</w:t>
      </w:r>
    </w:p>
    <w:p w14:paraId="0D12FF39" w14:textId="13BBE192" w:rsidR="00B61662" w:rsidRPr="00A45F14" w:rsidRDefault="00D6211F">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r w:rsidRPr="00A45F14">
        <w:rPr>
          <w:rFonts w:ascii="Times New Roman" w:hAnsi="Times New Roman" w:cs="Times New Roman"/>
          <w:b/>
          <w:bCs/>
          <w:iCs/>
          <w:color w:val="auto"/>
          <w:sz w:val="24"/>
          <w:szCs w:val="24"/>
          <w:lang w:val="af-ZA"/>
        </w:rPr>
        <w:t xml:space="preserve"> </w:t>
      </w:r>
      <w:bookmarkStart w:id="41" w:name="_Toc198636036"/>
      <w:bookmarkStart w:id="42" w:name="_Toc198636489"/>
      <w:r w:rsidR="00B61662" w:rsidRPr="00A45F14">
        <w:rPr>
          <w:rFonts w:ascii="Times New Roman" w:hAnsi="Times New Roman" w:cs="Times New Roman"/>
          <w:b/>
          <w:bCs/>
          <w:iCs/>
          <w:color w:val="auto"/>
          <w:sz w:val="24"/>
          <w:szCs w:val="24"/>
          <w:lang w:val="af-ZA"/>
        </w:rPr>
        <w:t>Safety on the construction site</w:t>
      </w:r>
      <w:bookmarkEnd w:id="41"/>
      <w:bookmarkEnd w:id="42"/>
      <w:r w:rsidR="00B61662" w:rsidRPr="00A45F14">
        <w:rPr>
          <w:rFonts w:ascii="Times New Roman" w:hAnsi="Times New Roman" w:cs="Times New Roman"/>
          <w:b/>
          <w:bCs/>
          <w:iCs/>
          <w:color w:val="auto"/>
          <w:sz w:val="24"/>
          <w:szCs w:val="24"/>
          <w:lang w:val="af-ZA"/>
        </w:rPr>
        <w:t xml:space="preserve"> </w:t>
      </w:r>
    </w:p>
    <w:p w14:paraId="12F451EC" w14:textId="2545283B" w:rsidR="00F46A84" w:rsidRPr="00A45F14" w:rsidRDefault="00F46A84" w:rsidP="005A77F0">
      <w:pPr>
        <w:numPr>
          <w:ilvl w:val="0"/>
          <w:numId w:val="0"/>
        </w:numPr>
        <w:spacing w:before="120" w:beforeAutospacing="0"/>
        <w:jc w:val="both"/>
        <w:rPr>
          <w:rFonts w:eastAsiaTheme="minorHAnsi"/>
          <w:szCs w:val="24"/>
          <w:lang w:val="hy-AM"/>
        </w:rPr>
      </w:pPr>
      <w:r w:rsidRPr="00F107BE">
        <w:rPr>
          <w:rFonts w:eastAsiaTheme="minorHAnsi"/>
          <w:szCs w:val="24"/>
          <w:u w:val="single"/>
          <w:lang w:val="hy-AM"/>
        </w:rPr>
        <w:t>Construction Site Safety</w:t>
      </w:r>
      <w:r w:rsidRPr="00A45F14">
        <w:rPr>
          <w:rFonts w:eastAsiaTheme="minorHAnsi"/>
          <w:szCs w:val="24"/>
          <w:lang w:val="hy-AM"/>
        </w:rPr>
        <w:t>: One of the important functions of technical supervision is ensuring safety at the construction site. Supervisors monitor compliance with labor protection rules and instructions, conduct inspections, and train workers in basic safety principles. They also ensure that the construction site has the necessary protective equipment and that fire safety requirements are met.</w:t>
      </w:r>
    </w:p>
    <w:p w14:paraId="656E0B59" w14:textId="029E7E4E" w:rsidR="00627B9F" w:rsidRPr="00A45F14" w:rsidRDefault="00627B9F">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43" w:name="_Toc411414865"/>
      <w:r w:rsidRPr="00A45F14">
        <w:rPr>
          <w:rFonts w:ascii="Times New Roman" w:hAnsi="Times New Roman" w:cs="Times New Roman"/>
          <w:b/>
          <w:bCs/>
          <w:iCs/>
          <w:color w:val="auto"/>
          <w:sz w:val="24"/>
          <w:szCs w:val="24"/>
          <w:lang w:val="af-ZA"/>
        </w:rPr>
        <w:t xml:space="preserve"> </w:t>
      </w:r>
      <w:bookmarkStart w:id="44" w:name="_Toc198636037"/>
      <w:bookmarkStart w:id="45" w:name="_Toc198636490"/>
      <w:bookmarkEnd w:id="39"/>
      <w:r w:rsidRPr="00A45F14">
        <w:rPr>
          <w:rFonts w:ascii="Times New Roman" w:hAnsi="Times New Roman" w:cs="Times New Roman"/>
          <w:b/>
          <w:bCs/>
          <w:iCs/>
          <w:color w:val="auto"/>
          <w:sz w:val="24"/>
          <w:szCs w:val="24"/>
          <w:lang w:val="af-ZA"/>
        </w:rPr>
        <w:t>Amendments to the construction contract</w:t>
      </w:r>
      <w:bookmarkEnd w:id="43"/>
      <w:bookmarkEnd w:id="44"/>
      <w:bookmarkEnd w:id="45"/>
    </w:p>
    <w:p w14:paraId="728C1F7B" w14:textId="21B844F2"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During construction, it may be necessary to make changes to the original designs and specifications or to make additional designs as a result of special circumstances that prevent the use of existing designs.</w:t>
      </w:r>
    </w:p>
    <w:p w14:paraId="24DAB785" w14:textId="6036F8C7"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If Contractors are required to perform work not included in the original contract, or to revise a portion of the work, they will be given field instructions. The inclusion of additional work or design changes must be accompanied by the submission of a Change Order. However, as previously noted, the Consultant team and the Client/Engineer will work to revise the design of these portions based on the results of the Consultant’s initial design/construction specialist review.</w:t>
      </w:r>
    </w:p>
    <w:p w14:paraId="3495882F" w14:textId="77777777" w:rsidR="00DA2799" w:rsidRDefault="00627B9F" w:rsidP="00F107BE">
      <w:pPr>
        <w:numPr>
          <w:ilvl w:val="0"/>
          <w:numId w:val="0"/>
        </w:numPr>
        <w:spacing w:before="120" w:beforeAutospacing="0"/>
        <w:jc w:val="both"/>
        <w:rPr>
          <w:rFonts w:eastAsiaTheme="minorHAnsi"/>
          <w:szCs w:val="24"/>
          <w:lang w:val="hy-AM"/>
        </w:rPr>
      </w:pPr>
      <w:r w:rsidRPr="00A45F14">
        <w:rPr>
          <w:rFonts w:eastAsiaTheme="minorHAnsi"/>
          <w:szCs w:val="24"/>
          <w:lang w:val="hy-AM"/>
        </w:rPr>
        <w:t>Instructions to the Contractor must be in writing.</w:t>
      </w:r>
    </w:p>
    <w:p w14:paraId="7DABAF40" w14:textId="787A8016" w:rsidR="00627B9F" w:rsidRPr="00A45F14" w:rsidRDefault="00973CB2">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46" w:name="_Toc198636038"/>
      <w:bookmarkStart w:id="47" w:name="_Toc198636491"/>
      <w:r w:rsidRPr="00A45F14">
        <w:rPr>
          <w:rFonts w:ascii="Times New Roman" w:hAnsi="Times New Roman" w:cs="Times New Roman"/>
          <w:b/>
          <w:bCs/>
          <w:iCs/>
          <w:color w:val="auto"/>
          <w:sz w:val="24"/>
          <w:szCs w:val="24"/>
          <w:lang w:val="af-ZA"/>
        </w:rPr>
        <w:t>C</w:t>
      </w:r>
      <w:r w:rsidR="00627B9F" w:rsidRPr="00A45F14">
        <w:rPr>
          <w:rFonts w:ascii="Times New Roman" w:hAnsi="Times New Roman" w:cs="Times New Roman"/>
          <w:b/>
          <w:bCs/>
          <w:iCs/>
          <w:color w:val="auto"/>
          <w:sz w:val="24"/>
          <w:szCs w:val="24"/>
          <w:lang w:val="af-ZA"/>
        </w:rPr>
        <w:t>hanges to the design and amended orders in the construction works contract</w:t>
      </w:r>
      <w:bookmarkEnd w:id="46"/>
      <w:bookmarkEnd w:id="47"/>
    </w:p>
    <w:p w14:paraId="468C1A9E" w14:textId="26DFFBAE"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If necessary, the Author Control Officer will make design changes, as amended. order and submit it to the Engineer for review and approval. The Consultant's job is to ensure that the work performed complies with the final/working designs.</w:t>
      </w:r>
    </w:p>
    <w:p w14:paraId="6D75F074" w14:textId="6F8ADA21" w:rsidR="00BB47AA"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All changes shall be valued at the unit prices specified in the construction works, if applicable, in the opinion of the Engineer. If these are not acceptable, the Engineer and the Contractor shall agree on appropriate acceptable unit prices and values after consultation between the Engineer and the Employer and the Contractor. In the event of disagreement, the Engineer shall record the unit prices which he considers to be applicable and shall notify the Employer and the Contractor thereof.</w:t>
      </w:r>
    </w:p>
    <w:p w14:paraId="648806CF" w14:textId="5B109438" w:rsidR="00627B9F" w:rsidRPr="00A45F14" w:rsidRDefault="007D78E2">
      <w:pPr>
        <w:pStyle w:val="Heading2"/>
        <w:keepNext w:val="0"/>
        <w:keepLines w:val="0"/>
        <w:widowControl w:val="0"/>
        <w:numPr>
          <w:ilvl w:val="1"/>
          <w:numId w:val="3"/>
        </w:numPr>
        <w:shd w:val="clear" w:color="auto" w:fill="DBE5F1" w:themeFill="accent1" w:themeFillTint="33"/>
        <w:spacing w:before="240" w:beforeAutospacing="0" w:after="240"/>
        <w:rPr>
          <w:rFonts w:ascii="Times New Roman" w:hAnsi="Times New Roman" w:cs="Times New Roman"/>
          <w:b/>
          <w:bCs/>
          <w:iCs/>
          <w:color w:val="auto"/>
          <w:sz w:val="24"/>
          <w:szCs w:val="24"/>
          <w:lang w:val="af-ZA"/>
        </w:rPr>
      </w:pPr>
      <w:bookmarkStart w:id="48" w:name="_Toc411244499"/>
      <w:bookmarkStart w:id="49" w:name="_Toc411414867"/>
      <w:r w:rsidRPr="00A45F14">
        <w:rPr>
          <w:rFonts w:ascii="Times New Roman" w:hAnsi="Times New Roman" w:cs="Times New Roman"/>
          <w:b/>
          <w:bCs/>
          <w:iCs/>
          <w:color w:val="auto"/>
          <w:sz w:val="24"/>
          <w:szCs w:val="24"/>
          <w:lang w:val="af-ZA"/>
        </w:rPr>
        <w:t xml:space="preserve"> </w:t>
      </w:r>
      <w:bookmarkStart w:id="50" w:name="_Toc198636039"/>
      <w:bookmarkStart w:id="51" w:name="_Toc198636492"/>
      <w:r w:rsidR="00627B9F" w:rsidRPr="00A45F14">
        <w:rPr>
          <w:rFonts w:ascii="Times New Roman" w:hAnsi="Times New Roman" w:cs="Times New Roman"/>
          <w:b/>
          <w:bCs/>
          <w:iCs/>
          <w:color w:val="auto"/>
          <w:sz w:val="24"/>
          <w:szCs w:val="24"/>
          <w:lang w:val="af-ZA"/>
        </w:rPr>
        <w:t>Consultant Responsibilities</w:t>
      </w:r>
      <w:bookmarkEnd w:id="48"/>
      <w:bookmarkEnd w:id="49"/>
      <w:bookmarkEnd w:id="50"/>
      <w:bookmarkEnd w:id="51"/>
    </w:p>
    <w:p w14:paraId="4F5E1F09" w14:textId="77777777" w:rsidR="00D0748E" w:rsidRPr="00A45F14" w:rsidRDefault="00D0748E"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The Consultant is required to:</w:t>
      </w:r>
    </w:p>
    <w:p w14:paraId="693B3544" w14:textId="283A1322" w:rsidR="004F26B6" w:rsidRPr="00A45F14" w:rsidRDefault="00EC0480">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hAnsi="Times New Roman"/>
          <w:b w:val="0"/>
          <w:sz w:val="24"/>
          <w:szCs w:val="24"/>
        </w:rPr>
        <w:t>Create/p</w:t>
      </w:r>
      <w:r w:rsidR="004F26B6" w:rsidRPr="00A45F14">
        <w:rPr>
          <w:rFonts w:ascii="Times New Roman" w:hAnsi="Times New Roman"/>
          <w:b w:val="0"/>
          <w:sz w:val="24"/>
          <w:szCs w:val="24"/>
        </w:rPr>
        <w:t>rovide access to an online project management platform that allows detailed visibility of monitoring and control activities, data, records, protocols, reports, and other documentation related to the ongoing works.</w:t>
      </w:r>
    </w:p>
    <w:p w14:paraId="4AD95EEA" w14:textId="48C32C16" w:rsidR="00627B9F" w:rsidRPr="00A45F14" w:rsidRDefault="0008299E">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Oblige the Contractor to ensure the maintenance and insurance of the construction site and property in accordance with the p</w:t>
      </w:r>
      <w:r w:rsidR="00815AFB" w:rsidRPr="00A45F14">
        <w:rPr>
          <w:rFonts w:ascii="Times New Roman" w:eastAsiaTheme="minorHAnsi" w:hAnsi="Times New Roman"/>
          <w:b w:val="0"/>
          <w:bCs w:val="0"/>
          <w:sz w:val="24"/>
          <w:szCs w:val="24"/>
          <w:lang w:val="hy-AM"/>
        </w:rPr>
        <w:t>rocedure agreed with the Client.</w:t>
      </w:r>
    </w:p>
    <w:p w14:paraId="101B15B8" w14:textId="60FA08CB" w:rsidR="00627B9F" w:rsidRPr="00A45F14" w:rsidRDefault="0008299E">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Require the Contractor to ensure the maintenance and cleanliness of the access roads and areas</w:t>
      </w:r>
      <w:r w:rsidR="00815AFB" w:rsidRPr="00A45F14">
        <w:rPr>
          <w:rFonts w:ascii="Times New Roman" w:eastAsiaTheme="minorHAnsi" w:hAnsi="Times New Roman"/>
          <w:b w:val="0"/>
          <w:bCs w:val="0"/>
          <w:sz w:val="24"/>
          <w:szCs w:val="24"/>
          <w:lang w:val="hy-AM"/>
        </w:rPr>
        <w:t xml:space="preserve"> adjacent to the site buildings.</w:t>
      </w:r>
    </w:p>
    <w:p w14:paraId="7A1CFE18" w14:textId="1BAAACA7" w:rsidR="00627B9F" w:rsidRPr="00A45F14" w:rsidRDefault="0008299E">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 xml:space="preserve">Provide its opinion and approval on the construction methods, site organization, including the execution of temporary works, which the Contractor will propose in accordance </w:t>
      </w:r>
      <w:r w:rsidR="00815AFB" w:rsidRPr="00A45F14">
        <w:rPr>
          <w:rFonts w:ascii="Times New Roman" w:eastAsiaTheme="minorHAnsi" w:hAnsi="Times New Roman"/>
          <w:b w:val="0"/>
          <w:bCs w:val="0"/>
          <w:sz w:val="24"/>
          <w:szCs w:val="24"/>
          <w:lang w:val="hy-AM"/>
        </w:rPr>
        <w:t>with the Work Contract.</w:t>
      </w:r>
    </w:p>
    <w:p w14:paraId="3BDC434B" w14:textId="3F2E9269" w:rsidR="00560A2A" w:rsidRPr="00A45F14" w:rsidRDefault="00560A2A">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equired to consistently perform laboratory tests in accordance with</w:t>
      </w:r>
      <w:r w:rsidR="00195606" w:rsidRPr="00A45F14">
        <w:rPr>
          <w:rFonts w:ascii="Times New Roman" w:eastAsiaTheme="minorHAnsi" w:hAnsi="Times New Roman"/>
          <w:b w:val="0"/>
          <w:bCs w:val="0"/>
          <w:sz w:val="24"/>
          <w:szCs w:val="24"/>
          <w:lang w:val="en-US"/>
        </w:rPr>
        <w:t xml:space="preserve"> </w:t>
      </w:r>
      <w:r w:rsidRPr="00A45F14">
        <w:rPr>
          <w:rFonts w:ascii="Times New Roman" w:eastAsiaTheme="minorHAnsi" w:hAnsi="Times New Roman"/>
          <w:b w:val="0"/>
          <w:bCs w:val="0"/>
          <w:sz w:val="24"/>
          <w:szCs w:val="24"/>
          <w:lang w:val="hy-AM"/>
        </w:rPr>
        <w:t>Table</w:t>
      </w:r>
      <w:r w:rsidR="00195606" w:rsidRPr="00A45F14">
        <w:rPr>
          <w:rFonts w:ascii="Times New Roman" w:eastAsiaTheme="minorHAnsi" w:hAnsi="Times New Roman"/>
          <w:b w:val="0"/>
          <w:bCs w:val="0"/>
          <w:sz w:val="24"/>
          <w:szCs w:val="24"/>
          <w:lang w:val="en-US"/>
        </w:rPr>
        <w:t xml:space="preserve"> </w:t>
      </w:r>
      <w:r w:rsidRPr="00A45F14">
        <w:rPr>
          <w:rFonts w:ascii="Times New Roman" w:eastAsiaTheme="minorHAnsi" w:hAnsi="Times New Roman"/>
          <w:b w:val="0"/>
          <w:bCs w:val="0"/>
          <w:sz w:val="24"/>
          <w:szCs w:val="24"/>
          <w:lang w:val="hy-AM"/>
        </w:rPr>
        <w:t>4.</w:t>
      </w:r>
    </w:p>
    <w:p w14:paraId="454CDF25" w14:textId="1E96C42B" w:rsidR="00627B9F" w:rsidRPr="00A45F14" w:rsidRDefault="0008299E">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lastRenderedPageBreak/>
        <w:t>Instruct the Contractor to conduct additional inspections of any materials or wo</w:t>
      </w:r>
      <w:r w:rsidR="00815AFB" w:rsidRPr="00A45F14">
        <w:rPr>
          <w:rFonts w:ascii="Times New Roman" w:eastAsiaTheme="minorHAnsi" w:hAnsi="Times New Roman"/>
          <w:b w:val="0"/>
          <w:bCs w:val="0"/>
          <w:sz w:val="24"/>
          <w:szCs w:val="24"/>
          <w:lang w:val="hy-AM"/>
        </w:rPr>
        <w:t>rk if their quality is in doubt.</w:t>
      </w:r>
    </w:p>
    <w:p w14:paraId="3119752B" w14:textId="5A824421" w:rsidR="00627B9F" w:rsidRPr="00A45F14" w:rsidRDefault="00627B9F">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Supervise the repair and/or restoration of community and private property that was accidenta</w:t>
      </w:r>
      <w:r w:rsidR="00815AFB" w:rsidRPr="00A45F14">
        <w:rPr>
          <w:rFonts w:ascii="Times New Roman" w:eastAsiaTheme="minorHAnsi" w:hAnsi="Times New Roman"/>
          <w:b w:val="0"/>
          <w:bCs w:val="0"/>
          <w:sz w:val="24"/>
          <w:szCs w:val="24"/>
          <w:lang w:val="hy-AM"/>
        </w:rPr>
        <w:t>lly damaged during construction.</w:t>
      </w:r>
    </w:p>
    <w:p w14:paraId="19BAF0C4" w14:textId="30AC375B" w:rsidR="00B425F4" w:rsidRPr="00A45F14" w:rsidRDefault="00627B9F">
      <w:pPr>
        <w:pStyle w:val="A2-Heading1"/>
        <w:numPr>
          <w:ilvl w:val="0"/>
          <w:numId w:val="7"/>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 xml:space="preserve">Upon the Client's request, express its opinion on the preliminary amendments made to the Employment Agreement within </w:t>
      </w:r>
      <w:r w:rsidR="009353D1" w:rsidRPr="00F107BE">
        <w:rPr>
          <w:rFonts w:ascii="Times New Roman" w:eastAsiaTheme="minorHAnsi" w:hAnsi="Times New Roman"/>
          <w:sz w:val="24"/>
          <w:szCs w:val="24"/>
          <w:lang w:val="hy-AM"/>
        </w:rPr>
        <w:t>fourteen (14) calendar days</w:t>
      </w:r>
      <w:r w:rsidR="009353D1" w:rsidRPr="00A45F14">
        <w:rPr>
          <w:rFonts w:ascii="Times New Roman" w:eastAsiaTheme="minorHAnsi" w:hAnsi="Times New Roman"/>
          <w:sz w:val="24"/>
          <w:szCs w:val="24"/>
          <w:lang w:val="hy-AM"/>
        </w:rPr>
        <w:t>.</w:t>
      </w:r>
    </w:p>
    <w:p w14:paraId="2FC267E2" w14:textId="67903716" w:rsidR="00627B9F" w:rsidRPr="00A45F14" w:rsidRDefault="00627B9F" w:rsidP="005A77F0">
      <w:pPr>
        <w:numPr>
          <w:ilvl w:val="0"/>
          <w:numId w:val="0"/>
        </w:numPr>
        <w:spacing w:before="120" w:beforeAutospacing="0"/>
        <w:jc w:val="both"/>
        <w:rPr>
          <w:rFonts w:eastAsiaTheme="minorHAnsi"/>
          <w:b/>
          <w:bCs/>
          <w:szCs w:val="24"/>
          <w:lang w:val="hy-AM"/>
        </w:rPr>
      </w:pPr>
      <w:r w:rsidRPr="00A45F14">
        <w:rPr>
          <w:rFonts w:eastAsiaTheme="minorHAnsi"/>
          <w:szCs w:val="24"/>
          <w:lang w:val="hy-AM"/>
        </w:rPr>
        <w:t>The Client will not provide the Consultant with machinery, office space, furniture, computer equipment, etc. The Consultant is expected to establish a field office.</w:t>
      </w:r>
    </w:p>
    <w:p w14:paraId="50181CF2" w14:textId="29C16422" w:rsidR="00627B9F" w:rsidRPr="00A45F14" w:rsidRDefault="00627B9F" w:rsidP="005A77F0">
      <w:pPr>
        <w:numPr>
          <w:ilvl w:val="0"/>
          <w:numId w:val="0"/>
        </w:numPr>
        <w:spacing w:before="120" w:beforeAutospacing="0"/>
        <w:jc w:val="both"/>
        <w:rPr>
          <w:rFonts w:eastAsiaTheme="minorHAnsi"/>
          <w:szCs w:val="24"/>
        </w:rPr>
      </w:pPr>
      <w:r w:rsidRPr="00A45F14">
        <w:rPr>
          <w:rFonts w:eastAsiaTheme="minorHAnsi"/>
          <w:szCs w:val="24"/>
        </w:rPr>
        <w:t>Cost control (control/monitoring of actual costs incurred and their comparison with budget estimates) applies to all stages of the construction project implementation. To this end, the Consultant is required to prepare a procedure for accountability, monitoring, cost and cost control related to construction, in particular:</w:t>
      </w:r>
    </w:p>
    <w:p w14:paraId="481B5392" w14:textId="77777777" w:rsidR="00627B9F" w:rsidRPr="00A45F14" w:rsidRDefault="00627B9F">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Maintain cost accountability for actual and planned costs,</w:t>
      </w:r>
    </w:p>
    <w:p w14:paraId="5B61D1D8" w14:textId="77777777" w:rsidR="00627B9F" w:rsidRPr="00A45F14" w:rsidRDefault="00627B9F">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Prepare the cost report in the form requested by the Client, as well as distribute these documents as instructed by the Client,</w:t>
      </w:r>
    </w:p>
    <w:p w14:paraId="52BC2216" w14:textId="77777777" w:rsidR="00627B9F" w:rsidRPr="00A45F14" w:rsidRDefault="00627B9F">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Regularly organize meetings to discuss the pace and volume of construction work, differences between actual and planned costs, prepare and establish a procedure for controlling cost changes,</w:t>
      </w:r>
    </w:p>
    <w:p w14:paraId="16747EEF" w14:textId="297CBAD0" w:rsidR="00627B9F" w:rsidRPr="00A45F14" w:rsidRDefault="00627B9F">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To monitor the accuracy of the list of completed works and the interim payment certificate submitted by the Contractor, on the basis of which invoices are issued, in terms of their provision and justification of the items and amounts specified in the invoice, in accordance with the rules set out in the contract concluded with the Contractor. The Consultant is accountable to the Client/Engineer and is fully responsible for the volumes included in the Lis</w:t>
      </w:r>
      <w:r w:rsidR="00E05599" w:rsidRPr="00A45F14">
        <w:rPr>
          <w:rFonts w:ascii="Times New Roman" w:eastAsiaTheme="minorHAnsi" w:hAnsi="Times New Roman"/>
          <w:b w:val="0"/>
          <w:bCs w:val="0"/>
          <w:sz w:val="24"/>
          <w:szCs w:val="24"/>
          <w:lang w:val="hy-AM"/>
        </w:rPr>
        <w:t>t of Volumes of the Certificate,</w:t>
      </w:r>
    </w:p>
    <w:p w14:paraId="10AAA94C" w14:textId="6A34485B" w:rsidR="006D357C" w:rsidRPr="00A45F14" w:rsidRDefault="00627B9F">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to check the process of estimating the scope of work carried out by the Contractor,</w:t>
      </w:r>
    </w:p>
    <w:p w14:paraId="0E88B138" w14:textId="77F48A4D" w:rsidR="00B425F4" w:rsidRPr="00A45F14" w:rsidRDefault="00B425F4">
      <w:pPr>
        <w:pStyle w:val="A2-Heading1"/>
        <w:numPr>
          <w:ilvl w:val="0"/>
          <w:numId w:val="8"/>
        </w:numPr>
        <w:spacing w:before="120" w:after="12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P</w:t>
      </w:r>
      <w:r w:rsidR="00627B9F" w:rsidRPr="00A45F14">
        <w:rPr>
          <w:rFonts w:ascii="Times New Roman" w:eastAsiaTheme="minorHAnsi" w:hAnsi="Times New Roman"/>
          <w:b w:val="0"/>
          <w:bCs w:val="0"/>
          <w:sz w:val="24"/>
          <w:szCs w:val="24"/>
          <w:lang w:val="hy-AM"/>
        </w:rPr>
        <w:t>repare a final report of completed work.</w:t>
      </w:r>
    </w:p>
    <w:p w14:paraId="6275462A" w14:textId="32825E8D"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The Consultant shall be responsible for the overall management of the project, in particular, to periodically analyze the status of the construction project implementation, to identify any problems, hazards or threats that threaten the successful completion of the construction project (within the planned deadlines and budget). In the event of such a problem, the Consultant, within the scope of its authority, shall immediately take action to eliminate the problem or shall prepare specific proposals for the Client on the implementation of specific actions. The Consultant shall present and describe the above-mentioned problems in its monthly report.</w:t>
      </w:r>
    </w:p>
    <w:p w14:paraId="65C37210" w14:textId="674F7741"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In the event that construction work is not proceeding according to schedule (or there is a risk of such), the Consultant shall immediately inform the Client about the measures being taken to correct the situation, as well as take these measures in agreement with the Client. The Consultant shall also:</w:t>
      </w:r>
    </w:p>
    <w:p w14:paraId="74296C02" w14:textId="4898D9F2" w:rsidR="00627B9F" w:rsidRPr="00A45F14" w:rsidRDefault="00627B9F">
      <w:pPr>
        <w:pStyle w:val="A2-Heading1"/>
        <w:numPr>
          <w:ilvl w:val="0"/>
          <w:numId w:val="9"/>
        </w:numPr>
        <w:spacing w:before="120" w:after="120"/>
        <w:ind w:left="36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To the extent possible, identify the risk of a possible claim arising from the Contractor or any third party and immediately inform the Client thereof, presenting methods and proposals for resolving or preventing such claims.</w:t>
      </w:r>
    </w:p>
    <w:p w14:paraId="4338FF1C" w14:textId="2AEDF501" w:rsidR="00627B9F" w:rsidRPr="00A45F14" w:rsidRDefault="00627B9F">
      <w:pPr>
        <w:pStyle w:val="A2-Heading1"/>
        <w:numPr>
          <w:ilvl w:val="0"/>
          <w:numId w:val="9"/>
        </w:numPr>
        <w:spacing w:before="120" w:after="120"/>
        <w:ind w:left="36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In the event that a lawsuit has been initiated between the Client and the Contractor in connection with the implementation of construction works, support the Client by providing comprehensive information, clarifications, and a clear position on the subject of the dispute.</w:t>
      </w:r>
    </w:p>
    <w:p w14:paraId="1240F7D6" w14:textId="492D1682" w:rsidR="00627B9F" w:rsidRPr="00A45F14" w:rsidRDefault="00627B9F">
      <w:pPr>
        <w:pStyle w:val="A2-Heading1"/>
        <w:numPr>
          <w:ilvl w:val="0"/>
          <w:numId w:val="9"/>
        </w:numPr>
        <w:spacing w:before="120" w:after="120"/>
        <w:ind w:left="36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lastRenderedPageBreak/>
        <w:t>Keep a copy of the Works Contract in the office (a copy of the Construction Contract will be provided by the Client immediately at the beginning of the assignment), as well as records and writings related to the Works Contract, in particular as evidence - copies of any dispute, claim submitted by the Contractor, in the event of a disaster, accident or other circumstances, including copies of documents prepared by the Contractor in paper and electronic form.</w:t>
      </w:r>
    </w:p>
    <w:p w14:paraId="79349224" w14:textId="4AB233D1" w:rsidR="0008299E" w:rsidRPr="00A45F14" w:rsidRDefault="00627B9F">
      <w:pPr>
        <w:pStyle w:val="A2-Heading1"/>
        <w:numPr>
          <w:ilvl w:val="0"/>
          <w:numId w:val="9"/>
        </w:numPr>
        <w:spacing w:before="120" w:after="120"/>
        <w:ind w:left="36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Organize weekly meetings at the construction site regarding technical, project progress, future planning, and other issues with the participation of the Client and the Contractor, and prepare minutes of these meetings and include them in monthly reports.</w:t>
      </w:r>
    </w:p>
    <w:p w14:paraId="317AB158" w14:textId="79F53C42" w:rsidR="00560A2A" w:rsidRPr="00A45F14" w:rsidRDefault="00560A2A">
      <w:pPr>
        <w:pStyle w:val="A2-Heading1"/>
        <w:numPr>
          <w:ilvl w:val="0"/>
          <w:numId w:val="9"/>
        </w:numPr>
        <w:spacing w:before="120" w:after="120"/>
        <w:ind w:left="36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Ensure compliance with safety equipment standards and rules during the performance of work. Conduct daily instructions by making entries in the safety equipment maintenance instruction log.</w:t>
      </w:r>
    </w:p>
    <w:p w14:paraId="38B8956B" w14:textId="53912C21" w:rsidR="00E04E87" w:rsidRPr="00A45F14" w:rsidRDefault="002C0DCC">
      <w:pPr>
        <w:pStyle w:val="A2-Heading1"/>
        <w:numPr>
          <w:ilvl w:val="0"/>
          <w:numId w:val="9"/>
        </w:numPr>
        <w:spacing w:before="120" w:after="120"/>
        <w:ind w:left="360"/>
        <w:jc w:val="both"/>
        <w:rPr>
          <w:rFonts w:ascii="Times New Roman" w:eastAsiaTheme="minorHAnsi" w:hAnsi="Times New Roman"/>
          <w:b w:val="0"/>
          <w:bCs w:val="0"/>
          <w:sz w:val="24"/>
          <w:szCs w:val="24"/>
          <w:lang w:val="hy-AM"/>
        </w:rPr>
      </w:pPr>
      <w:bookmarkStart w:id="52" w:name="_Toc411858031"/>
      <w:r w:rsidRPr="00A45F14">
        <w:rPr>
          <w:rFonts w:ascii="Times New Roman" w:eastAsiaTheme="minorHAnsi" w:hAnsi="Times New Roman"/>
          <w:b w:val="0"/>
          <w:bCs w:val="0"/>
          <w:sz w:val="24"/>
          <w:szCs w:val="24"/>
          <w:lang w:val="hy-AM"/>
        </w:rPr>
        <w:t>The consultant should engage environmental and social specialists for monitoring the ESMP.</w:t>
      </w:r>
      <w:bookmarkEnd w:id="52"/>
    </w:p>
    <w:p w14:paraId="1C48FE65" w14:textId="33251CFA" w:rsidR="00627B9F" w:rsidRPr="00A45F14" w:rsidRDefault="00627B9F">
      <w:pPr>
        <w:pStyle w:val="Heading1"/>
        <w:numPr>
          <w:ilvl w:val="0"/>
          <w:numId w:val="2"/>
        </w:numPr>
        <w:shd w:val="clear" w:color="auto" w:fill="B8CCE4" w:themeFill="accent1" w:themeFillTint="66"/>
        <w:spacing w:before="0" w:after="120"/>
        <w:ind w:left="360"/>
        <w:jc w:val="center"/>
        <w:rPr>
          <w:sz w:val="24"/>
          <w:szCs w:val="24"/>
          <w:shd w:val="clear" w:color="auto" w:fill="B8CCE4" w:themeFill="accent1" w:themeFillTint="66"/>
          <w:lang w:val="en-US"/>
        </w:rPr>
      </w:pPr>
      <w:bookmarkStart w:id="53" w:name="_Toc411414868"/>
      <w:bookmarkStart w:id="54" w:name="_Toc198635950"/>
      <w:bookmarkStart w:id="55" w:name="_Toc198636040"/>
      <w:bookmarkStart w:id="56" w:name="_Toc198636493"/>
      <w:r w:rsidRPr="00A45F14">
        <w:rPr>
          <w:sz w:val="24"/>
          <w:szCs w:val="24"/>
          <w:shd w:val="clear" w:color="auto" w:fill="B8CCE4" w:themeFill="accent1" w:themeFillTint="66"/>
          <w:lang w:val="en-US"/>
        </w:rPr>
        <w:t xml:space="preserve">THE CONSULTANT </w:t>
      </w:r>
      <w:bookmarkEnd w:id="53"/>
      <w:r w:rsidRPr="00A45F14">
        <w:rPr>
          <w:sz w:val="24"/>
          <w:szCs w:val="24"/>
          <w:shd w:val="clear" w:color="auto" w:fill="B8CCE4" w:themeFill="accent1" w:themeFillTint="66"/>
          <w:lang w:val="en-US"/>
        </w:rPr>
        <w:t>TEAM</w:t>
      </w:r>
      <w:bookmarkEnd w:id="54"/>
      <w:bookmarkEnd w:id="55"/>
      <w:bookmarkEnd w:id="56"/>
    </w:p>
    <w:p w14:paraId="4FB5E16A" w14:textId="16BE8445" w:rsidR="00830BF6" w:rsidRPr="00A45F14" w:rsidRDefault="007D78E2">
      <w:pPr>
        <w:pStyle w:val="Heading2"/>
        <w:keepNext w:val="0"/>
        <w:keepLines w:val="0"/>
        <w:widowControl w:val="0"/>
        <w:numPr>
          <w:ilvl w:val="1"/>
          <w:numId w:val="2"/>
        </w:numPr>
        <w:shd w:val="clear" w:color="auto" w:fill="DBE5F1" w:themeFill="accent1" w:themeFillTint="33"/>
        <w:spacing w:before="240" w:beforeAutospacing="0" w:after="240"/>
        <w:ind w:left="426" w:hanging="426"/>
        <w:rPr>
          <w:rFonts w:ascii="Times New Roman" w:hAnsi="Times New Roman" w:cs="Times New Roman"/>
          <w:b/>
          <w:bCs/>
          <w:iCs/>
          <w:color w:val="auto"/>
          <w:sz w:val="24"/>
          <w:szCs w:val="24"/>
          <w:lang w:val="af-ZA"/>
        </w:rPr>
      </w:pPr>
      <w:bookmarkStart w:id="57" w:name="_Toc411414869"/>
      <w:r w:rsidRPr="00A45F14">
        <w:rPr>
          <w:rFonts w:ascii="Times New Roman" w:hAnsi="Times New Roman" w:cs="Times New Roman"/>
          <w:b/>
          <w:bCs/>
          <w:iCs/>
          <w:color w:val="auto"/>
          <w:sz w:val="24"/>
          <w:szCs w:val="24"/>
          <w:lang w:val="af-ZA"/>
        </w:rPr>
        <w:t xml:space="preserve"> </w:t>
      </w:r>
      <w:bookmarkStart w:id="58" w:name="_Toc198636041"/>
      <w:bookmarkStart w:id="59" w:name="_Toc198636494"/>
      <w:r w:rsidR="00627B9F" w:rsidRPr="00A45F14">
        <w:rPr>
          <w:rFonts w:ascii="Times New Roman" w:hAnsi="Times New Roman" w:cs="Times New Roman"/>
          <w:b/>
          <w:bCs/>
          <w:iCs/>
          <w:color w:val="auto"/>
          <w:sz w:val="24"/>
          <w:szCs w:val="24"/>
          <w:lang w:val="af-ZA"/>
        </w:rPr>
        <w:t>Team composition</w:t>
      </w:r>
      <w:bookmarkEnd w:id="57"/>
      <w:bookmarkEnd w:id="58"/>
      <w:bookmarkEnd w:id="59"/>
    </w:p>
    <w:p w14:paraId="30287689" w14:textId="31B03389" w:rsidR="00627B9F" w:rsidRPr="00A45F14" w:rsidRDefault="00627B9F" w:rsidP="005A77F0">
      <w:pPr>
        <w:numPr>
          <w:ilvl w:val="0"/>
          <w:numId w:val="0"/>
        </w:numPr>
        <w:spacing w:before="120" w:beforeAutospacing="0"/>
        <w:jc w:val="both"/>
        <w:rPr>
          <w:rFonts w:eastAsiaTheme="minorHAnsi"/>
          <w:b/>
          <w:bCs/>
          <w:szCs w:val="24"/>
          <w:lang w:val="hy-AM"/>
        </w:rPr>
      </w:pPr>
      <w:r w:rsidRPr="00A45F14">
        <w:rPr>
          <w:rFonts w:eastAsiaTheme="minorHAnsi"/>
          <w:szCs w:val="24"/>
          <w:lang w:val="hy-AM"/>
        </w:rPr>
        <w:t>Technical supervision shall be carried out by a team with relevant work experience and shall be staffed with qualified specialists. The consultant team shall consist of at least the following Key Personnel:</w:t>
      </w:r>
    </w:p>
    <w:p w14:paraId="1B583FC3" w14:textId="77777777" w:rsidR="00627B9F" w:rsidRPr="00A45F14" w:rsidRDefault="00627B9F">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Consultant team leader,</w:t>
      </w:r>
    </w:p>
    <w:p w14:paraId="2392D516" w14:textId="05DCE3E9" w:rsidR="00627B9F" w:rsidRPr="00A45F14" w:rsidRDefault="00627B9F">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Precinct Heads (at least 4 people), hereinafter referred to as the Consultant Precinct Head,</w:t>
      </w:r>
    </w:p>
    <w:p w14:paraId="14C4FA0E" w14:textId="27DC9378" w:rsidR="00627B9F" w:rsidRPr="00A45F14" w:rsidRDefault="00627B9F">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Quality Control and Materials Testing Engineer (hereinafter referred to as Quality Control Engineer) (at least 1 person),</w:t>
      </w:r>
    </w:p>
    <w:p w14:paraId="63B9AFCB" w14:textId="11BD9E5A" w:rsidR="00627B9F" w:rsidRPr="00A45F14" w:rsidRDefault="00627B9F">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Environmental expert (at least 1 person),</w:t>
      </w:r>
    </w:p>
    <w:p w14:paraId="6599EE3D" w14:textId="4AC08C52" w:rsidR="00627B9F" w:rsidRPr="00A45F14" w:rsidRDefault="00627B9F">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Social issues expert (at least 1 person),</w:t>
      </w:r>
    </w:p>
    <w:p w14:paraId="085D6CF6" w14:textId="7D437338" w:rsidR="00607647" w:rsidRPr="00A45F14" w:rsidRDefault="00607647">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Health and safety expert (at least 1 person),</w:t>
      </w:r>
    </w:p>
    <w:p w14:paraId="2214DD91" w14:textId="5135BAC4" w:rsidR="00BE5D37" w:rsidRPr="00A45F14" w:rsidRDefault="00F361E0">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Technical supervisors (at least 7 people).</w:t>
      </w:r>
    </w:p>
    <w:p w14:paraId="6E2F08CC" w14:textId="635ADC28" w:rsidR="002A1A14" w:rsidRPr="00A45F14" w:rsidRDefault="002A1A14">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Geologist (at least 1 person)</w:t>
      </w:r>
    </w:p>
    <w:p w14:paraId="2FBCE51E" w14:textId="2D9E4002" w:rsidR="00F361E0" w:rsidRPr="00A45F14" w:rsidRDefault="00F361E0">
      <w:pPr>
        <w:pStyle w:val="A2-Heading1"/>
        <w:numPr>
          <w:ilvl w:val="0"/>
          <w:numId w:val="10"/>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Technical supervisors of engineering networks (at least 4 people)</w:t>
      </w:r>
    </w:p>
    <w:p w14:paraId="33EDE30D" w14:textId="61E7990F" w:rsidR="00627B9F" w:rsidRPr="00A45F14" w:rsidRDefault="00627B9F"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The consultant team leader </w:t>
      </w:r>
      <w:r w:rsidRPr="00A45F14">
        <w:rPr>
          <w:rFonts w:eastAsiaTheme="minorHAnsi"/>
          <w:szCs w:val="24"/>
          <w:lang w:val="hy-AM"/>
        </w:rPr>
        <w:t>must be a specialized engineer, have solid technical and management skills and at least 5 years of contract management experience, the ability to identify problems that arise during construction and resolve them in a timely manner.</w:t>
      </w:r>
    </w:p>
    <w:p w14:paraId="482C3121" w14:textId="62E33CA6" w:rsidR="00627B9F" w:rsidRPr="00A45F14" w:rsidRDefault="00410B63"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en-US"/>
        </w:rPr>
        <w:t>T</w:t>
      </w:r>
      <w:r w:rsidR="00627B9F" w:rsidRPr="00A45F14">
        <w:rPr>
          <w:rFonts w:eastAsiaTheme="minorHAnsi"/>
          <w:b/>
          <w:bCs/>
          <w:szCs w:val="24"/>
          <w:lang w:val="hy-AM"/>
        </w:rPr>
        <w:t xml:space="preserve">he Consultant's Site Manager(s) </w:t>
      </w:r>
      <w:r w:rsidR="00627B9F" w:rsidRPr="00A45F14">
        <w:rPr>
          <w:rFonts w:eastAsiaTheme="minorHAnsi"/>
          <w:szCs w:val="24"/>
          <w:lang w:val="hy-AM"/>
        </w:rPr>
        <w:t>is to provide communication between the Client and the Contractor and to present solutions to problems directly from the Contractor. He/she should be a graduate with a degree in civil engineering and have at least 5 years of experience in the construction industry.</w:t>
      </w:r>
    </w:p>
    <w:p w14:paraId="62659CCC" w14:textId="38DB6204" w:rsidR="00627B9F" w:rsidRPr="00A45F14" w:rsidRDefault="00627B9F"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A quality control and materials testing engineer </w:t>
      </w:r>
      <w:r w:rsidRPr="00A45F14">
        <w:rPr>
          <w:rFonts w:eastAsiaTheme="minorHAnsi"/>
          <w:szCs w:val="24"/>
          <w:lang w:val="hy-AM"/>
        </w:rPr>
        <w:t xml:space="preserve">must have a higher education </w:t>
      </w:r>
      <w:r w:rsidR="00D32BAC" w:rsidRPr="00A45F14">
        <w:t xml:space="preserve">degree </w:t>
      </w:r>
      <w:r w:rsidRPr="00A45F14">
        <w:rPr>
          <w:rFonts w:eastAsiaTheme="minorHAnsi"/>
          <w:szCs w:val="24"/>
          <w:lang w:val="hy-AM"/>
        </w:rPr>
        <w:t>with a qualification as a construction engineer or a construction technologist and have at least 5 years of experience in the field of construction and laboratory testing.</w:t>
      </w:r>
    </w:p>
    <w:p w14:paraId="182DFB89" w14:textId="54E7837A" w:rsidR="00627B9F" w:rsidRPr="00A45F14" w:rsidRDefault="00627B9F"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The Environmental Expert </w:t>
      </w:r>
      <w:r w:rsidRPr="00A45F14">
        <w:rPr>
          <w:rFonts w:eastAsiaTheme="minorHAnsi"/>
          <w:szCs w:val="24"/>
          <w:lang w:val="hy-AM"/>
        </w:rPr>
        <w:t>must have a higher education</w:t>
      </w:r>
      <w:r w:rsidR="00D32BAC" w:rsidRPr="00A45F14">
        <w:rPr>
          <w:rFonts w:eastAsiaTheme="minorHAnsi"/>
          <w:szCs w:val="24"/>
          <w:lang w:val="en-US"/>
        </w:rPr>
        <w:t xml:space="preserve"> </w:t>
      </w:r>
      <w:r w:rsidR="00D32BAC" w:rsidRPr="00A45F14">
        <w:t>degree</w:t>
      </w:r>
      <w:r w:rsidRPr="00A45F14">
        <w:rPr>
          <w:rFonts w:eastAsiaTheme="minorHAnsi"/>
          <w:szCs w:val="24"/>
          <w:lang w:val="hy-AM"/>
        </w:rPr>
        <w:t>, at least 3 years of professional work experience in the fields of environmental protection, water resources management or environmental and social impact assessment. The Environmental Expert will be responsible for ensuring that the construction works being carried out comply with the requirements of the project's Environmental and Social Management Checklist, as well as the Environmental and Social Management and Environmental Monitoring Plans.</w:t>
      </w:r>
    </w:p>
    <w:p w14:paraId="371772A3" w14:textId="363BB15E" w:rsidR="00627B9F" w:rsidRPr="00A45F14" w:rsidRDefault="00627B9F"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lastRenderedPageBreak/>
        <w:t xml:space="preserve">The Social Issues Expert </w:t>
      </w:r>
      <w:r w:rsidRPr="00A45F14">
        <w:rPr>
          <w:rFonts w:eastAsiaTheme="minorHAnsi"/>
          <w:szCs w:val="24"/>
          <w:lang w:val="hy-AM"/>
        </w:rPr>
        <w:t xml:space="preserve">must have a higher education degree and at least 3 years of professional work experience in the field of social impact assessment. The Social </w:t>
      </w:r>
      <w:r w:rsidR="006A1244" w:rsidRPr="00A45F14">
        <w:rPr>
          <w:rFonts w:eastAsiaTheme="minorHAnsi"/>
          <w:szCs w:val="24"/>
          <w:lang w:val="hy-AM"/>
        </w:rPr>
        <w:t>Issues Expert will be responsible for ensuring that the construction works being carried out comply with the social requirements set out in the project's Environmental and Social Management Checklist, as well as the Environmental and Social Management and Environmental Monitoring Plans.</w:t>
      </w:r>
    </w:p>
    <w:p w14:paraId="37696C39" w14:textId="522B24C0" w:rsidR="00931B54" w:rsidRPr="00A45F14" w:rsidRDefault="00931B54"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The Health and Safety Expert </w:t>
      </w:r>
      <w:r w:rsidRPr="00A45F14">
        <w:rPr>
          <w:rFonts w:eastAsiaTheme="minorHAnsi"/>
          <w:szCs w:val="24"/>
          <w:lang w:val="hy-AM"/>
        </w:rPr>
        <w:t>must have a higher education</w:t>
      </w:r>
      <w:r w:rsidR="00D32BAC" w:rsidRPr="00A45F14">
        <w:rPr>
          <w:rFonts w:eastAsiaTheme="minorHAnsi"/>
          <w:szCs w:val="24"/>
          <w:lang w:val="en-US"/>
        </w:rPr>
        <w:t xml:space="preserve"> </w:t>
      </w:r>
      <w:r w:rsidR="00D32BAC" w:rsidRPr="00A45F14">
        <w:t>degree</w:t>
      </w:r>
      <w:r w:rsidRPr="00A45F14">
        <w:rPr>
          <w:rFonts w:eastAsiaTheme="minorHAnsi"/>
          <w:szCs w:val="24"/>
          <w:lang w:val="hy-AM"/>
        </w:rPr>
        <w:t>, at least 3 years of professional work experience in the field of work and health and safety at work. The Health and Safety Expert is responsible for monitoring the compliance of the construction works with the requirements set out in the project's Environmental and Social Management and Environmental Monitoring Plans.</w:t>
      </w:r>
    </w:p>
    <w:p w14:paraId="1995B614" w14:textId="797E7F2E" w:rsidR="00627B9F" w:rsidRPr="00A45F14" w:rsidRDefault="00CF1307"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Technical supervisors </w:t>
      </w:r>
      <w:r w:rsidRPr="00A45F14">
        <w:rPr>
          <w:rFonts w:eastAsiaTheme="minorHAnsi"/>
          <w:szCs w:val="24"/>
          <w:lang w:val="hy-AM"/>
        </w:rPr>
        <w:t>must have higher education</w:t>
      </w:r>
      <w:r w:rsidR="00D32BAC" w:rsidRPr="00A45F14">
        <w:rPr>
          <w:rFonts w:eastAsiaTheme="minorHAnsi"/>
          <w:szCs w:val="24"/>
          <w:lang w:val="en-US"/>
        </w:rPr>
        <w:t xml:space="preserve"> </w:t>
      </w:r>
      <w:r w:rsidR="00D32BAC" w:rsidRPr="00A45F14">
        <w:t>degree</w:t>
      </w:r>
      <w:r w:rsidRPr="00A45F14">
        <w:rPr>
          <w:rFonts w:eastAsiaTheme="minorHAnsi"/>
          <w:szCs w:val="24"/>
          <w:lang w:val="hy-AM"/>
        </w:rPr>
        <w:t>, be qualified as engineers-construction engineers, and have at least 5 years of experience in field construction work,</w:t>
      </w:r>
    </w:p>
    <w:p w14:paraId="2D01F035" w14:textId="1BD49772" w:rsidR="009F0DB9" w:rsidRPr="00A45F14" w:rsidRDefault="00190051"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Geologists </w:t>
      </w:r>
      <w:r w:rsidRPr="00A45F14">
        <w:rPr>
          <w:rFonts w:eastAsiaTheme="minorHAnsi"/>
          <w:szCs w:val="24"/>
          <w:lang w:val="hy-AM"/>
        </w:rPr>
        <w:t>must have a higher education, a qualification as an engineer-geologist, and at least 5 years of relevant work experience.</w:t>
      </w:r>
    </w:p>
    <w:p w14:paraId="6CD0B4EA" w14:textId="77777777" w:rsidR="00846F18" w:rsidRPr="00A45F14" w:rsidRDefault="00CF1307" w:rsidP="00990A88">
      <w:pPr>
        <w:widowControl w:val="0"/>
        <w:numPr>
          <w:ilvl w:val="0"/>
          <w:numId w:val="0"/>
        </w:numPr>
        <w:spacing w:before="120" w:beforeAutospacing="0"/>
        <w:jc w:val="both"/>
        <w:rPr>
          <w:rFonts w:eastAsiaTheme="minorHAnsi"/>
          <w:szCs w:val="24"/>
          <w:lang w:val="hy-AM"/>
        </w:rPr>
      </w:pPr>
      <w:r w:rsidRPr="00A45F14">
        <w:rPr>
          <w:rFonts w:eastAsiaTheme="minorHAnsi"/>
          <w:b/>
          <w:bCs/>
          <w:szCs w:val="24"/>
          <w:lang w:val="hy-AM"/>
        </w:rPr>
        <w:t xml:space="preserve">Technical supervisors of engineering networks </w:t>
      </w:r>
      <w:r w:rsidRPr="00A45F14">
        <w:rPr>
          <w:rFonts w:eastAsiaTheme="minorHAnsi"/>
          <w:szCs w:val="24"/>
          <w:lang w:val="hy-AM"/>
        </w:rPr>
        <w:t>must be higher educated engineers with the appropriate qualifications as construction engineers, and have at least 5 years of experience in field construction of engineering networks.</w:t>
      </w:r>
    </w:p>
    <w:p w14:paraId="754451B4" w14:textId="2A5AC9D7" w:rsidR="00BB3087" w:rsidRPr="00A45F14" w:rsidRDefault="00BB3087" w:rsidP="00990A88">
      <w:pPr>
        <w:widowControl w:val="0"/>
        <w:numPr>
          <w:ilvl w:val="0"/>
          <w:numId w:val="0"/>
        </w:numPr>
        <w:spacing w:before="120" w:beforeAutospacing="0"/>
        <w:jc w:val="both"/>
        <w:rPr>
          <w:szCs w:val="24"/>
          <w:lang w:val="hy-AM"/>
        </w:rPr>
      </w:pPr>
      <w:r w:rsidRPr="00A45F14">
        <w:rPr>
          <w:szCs w:val="24"/>
          <w:lang w:val="hy-AM"/>
        </w:rPr>
        <w:t xml:space="preserve">At least one of the specialists included in the staff of the Consulting Organization (local and/or international) must have a 1st class certificate of the relevant subtype (Resolution of the </w:t>
      </w:r>
      <w:r w:rsidRPr="00A45F14">
        <w:rPr>
          <w:rFonts w:eastAsiaTheme="minorHAnsi"/>
          <w:szCs w:val="24"/>
          <w:lang w:val="hy-AM"/>
        </w:rPr>
        <w:t xml:space="preserve">Government of the Republic of Armenia No. 2106-N of November 30, 2023). </w:t>
      </w:r>
    </w:p>
    <w:p w14:paraId="55A3F4D5" w14:textId="58FF49F8" w:rsidR="00BB3087" w:rsidRPr="00A45F14" w:rsidRDefault="00BB3087"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If necessary, the Consultant must be ready to supplement its staff with additional specialists, agreeing on the candidacy with the Client (for example, in the case of the RAP development task, a resettlement specialist will be needed).</w:t>
      </w:r>
    </w:p>
    <w:p w14:paraId="656D0F90" w14:textId="68D0FE0D" w:rsidR="00BB3087" w:rsidRPr="00A45F14" w:rsidRDefault="00BB3087" w:rsidP="00B77819">
      <w:pPr>
        <w:widowControl w:val="0"/>
        <w:numPr>
          <w:ilvl w:val="0"/>
          <w:numId w:val="0"/>
        </w:numPr>
        <w:spacing w:before="120" w:beforeAutospacing="0"/>
        <w:jc w:val="both"/>
        <w:rPr>
          <w:szCs w:val="24"/>
          <w:lang w:val="hy-AM"/>
        </w:rPr>
      </w:pPr>
      <w:r w:rsidRPr="00A45F14">
        <w:rPr>
          <w:b/>
          <w:szCs w:val="24"/>
          <w:lang w:val="hy-AM"/>
        </w:rPr>
        <w:t>The consulting organization</w:t>
      </w:r>
      <w:r w:rsidRPr="00A45F14">
        <w:rPr>
          <w:szCs w:val="24"/>
          <w:lang w:val="hy-AM"/>
        </w:rPr>
        <w:t xml:space="preserve"> (local and/or international) must have a valid Class 1 construction quality control technical license and an attached insert (Resolution of the Government of the Republic of Armenia of November 30, 2023 N 2106-N) according to the following types:</w:t>
      </w:r>
    </w:p>
    <w:p w14:paraId="0FAB385E" w14:textId="04E20FC9"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residential, public and industrial structures</w:t>
      </w:r>
      <w:r w:rsidR="00D32BAC" w:rsidRPr="00A45F14">
        <w:rPr>
          <w:rFonts w:ascii="Times New Roman" w:eastAsiaTheme="minorHAnsi" w:hAnsi="Times New Roman"/>
          <w:b w:val="0"/>
          <w:bCs w:val="0"/>
          <w:sz w:val="24"/>
          <w:szCs w:val="24"/>
          <w:lang w:val="en-US"/>
        </w:rPr>
        <w:t>,</w:t>
      </w:r>
    </w:p>
    <w:p w14:paraId="369E1A22" w14:textId="6F844019"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power supply (internal and external networks of power supply, electric lighting, power supply systems, photovoltaic and wind power plants)</w:t>
      </w:r>
      <w:r w:rsidR="00D32BAC" w:rsidRPr="00A45F14">
        <w:rPr>
          <w:rFonts w:ascii="Times New Roman" w:eastAsiaTheme="minorHAnsi" w:hAnsi="Times New Roman"/>
          <w:b w:val="0"/>
          <w:bCs w:val="0"/>
          <w:sz w:val="24"/>
          <w:szCs w:val="24"/>
          <w:lang w:val="en-US"/>
        </w:rPr>
        <w:t>,</w:t>
      </w:r>
    </w:p>
    <w:p w14:paraId="6A5D55BA" w14:textId="3F9BF41F"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heat and gas supply and ventilation (ventilation, heating and air conditioning systems, heat supply and gas supply systems)</w:t>
      </w:r>
      <w:r w:rsidR="00D32BAC" w:rsidRPr="00A45F14">
        <w:rPr>
          <w:rFonts w:ascii="Times New Roman" w:eastAsiaTheme="minorHAnsi" w:hAnsi="Times New Roman"/>
          <w:b w:val="0"/>
          <w:bCs w:val="0"/>
          <w:sz w:val="24"/>
          <w:szCs w:val="24"/>
          <w:lang w:val="en-US"/>
        </w:rPr>
        <w:t>,</w:t>
      </w:r>
    </w:p>
    <w:p w14:paraId="19AEB66F" w14:textId="5CF1189C"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water supply and drainage (internal and external networks of water supply and drainage, hydro-amalgamation)</w:t>
      </w:r>
      <w:r w:rsidR="00D32BAC" w:rsidRPr="00A45F14">
        <w:rPr>
          <w:rFonts w:ascii="Times New Roman" w:eastAsiaTheme="minorHAnsi" w:hAnsi="Times New Roman"/>
          <w:b w:val="0"/>
          <w:bCs w:val="0"/>
          <w:sz w:val="24"/>
          <w:szCs w:val="24"/>
          <w:lang w:val="en-US"/>
        </w:rPr>
        <w:t>,</w:t>
      </w:r>
    </w:p>
    <w:p w14:paraId="5E998F72" w14:textId="284A0039"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communication systems (telecommunications and signaling systems, transmitters, receivers, antennas, amplifiers)</w:t>
      </w:r>
      <w:r w:rsidR="00D32BAC" w:rsidRPr="00A45F14">
        <w:rPr>
          <w:rFonts w:ascii="Times New Roman" w:eastAsiaTheme="minorHAnsi" w:hAnsi="Times New Roman"/>
          <w:b w:val="0"/>
          <w:bCs w:val="0"/>
          <w:sz w:val="24"/>
          <w:szCs w:val="24"/>
          <w:lang w:val="en-US"/>
        </w:rPr>
        <w:t>,</w:t>
      </w:r>
    </w:p>
    <w:p w14:paraId="11993A2A" w14:textId="45C7C202" w:rsidR="00BB3087" w:rsidRPr="00A45F14" w:rsidRDefault="00BB3087">
      <w:pPr>
        <w:pStyle w:val="A2-Heading1"/>
        <w:numPr>
          <w:ilvl w:val="0"/>
          <w:numId w:val="11"/>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engineering and geological exploration.</w:t>
      </w:r>
    </w:p>
    <w:p w14:paraId="7267DA45" w14:textId="1B6A9FD2" w:rsidR="00BB3087" w:rsidRPr="00A45F14" w:rsidRDefault="00BB3087"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Moreover, the validity period of the license cannot be less than the sum of the warranty service periods for the completion of the construction works and the elimination of defects discovered after their completion.</w:t>
      </w:r>
    </w:p>
    <w:p w14:paraId="1F76CF18" w14:textId="6E545965"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Depending on the workload, the total and working hours during the construction season for the entire project implementation period, the Consultant must specify in its proposal the technical and quality control approaches and methodology, as well as ensure the minimum required number of the Consultant's individual specialists mentioned above to prevent the absence of responsible personnel at the construction site.</w:t>
      </w:r>
    </w:p>
    <w:p w14:paraId="33F48595" w14:textId="77777777" w:rsidR="001C4ED7"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lastRenderedPageBreak/>
        <w:t>The Consultant Team Leader shall ensure the constant presence of his/her main representative on site during the execution of the construction works. This may be the Site Manager or, if this is not possible due to the management of multiple sites, supervision may be exercised by the Senior Field Supervisor.</w:t>
      </w:r>
    </w:p>
    <w:p w14:paraId="441217A9" w14:textId="6481EDA4" w:rsidR="006D4718"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The entire technical supervision team works in close cooperation with the Engineer responsible for coordinating the Client's construction work.</w:t>
      </w:r>
      <w:bookmarkStart w:id="60" w:name="_Toc411414870"/>
    </w:p>
    <w:p w14:paraId="533EA9B2" w14:textId="39F76599" w:rsidR="00627B9F" w:rsidRPr="00A45F14" w:rsidRDefault="00627B9F">
      <w:pPr>
        <w:pStyle w:val="Heading2"/>
        <w:keepNext w:val="0"/>
        <w:keepLines w:val="0"/>
        <w:widowControl w:val="0"/>
        <w:numPr>
          <w:ilvl w:val="1"/>
          <w:numId w:val="2"/>
        </w:numPr>
        <w:shd w:val="clear" w:color="auto" w:fill="DBE5F1" w:themeFill="accent1" w:themeFillTint="33"/>
        <w:spacing w:before="240" w:beforeAutospacing="0" w:after="240"/>
        <w:ind w:left="426" w:hanging="426"/>
        <w:rPr>
          <w:rFonts w:ascii="Times New Roman" w:hAnsi="Times New Roman" w:cs="Times New Roman"/>
          <w:b/>
          <w:bCs/>
          <w:iCs/>
          <w:color w:val="auto"/>
          <w:sz w:val="24"/>
          <w:szCs w:val="24"/>
          <w:lang w:val="af-ZA"/>
        </w:rPr>
      </w:pPr>
      <w:bookmarkStart w:id="61" w:name="_Toc198636042"/>
      <w:bookmarkStart w:id="62" w:name="_Toc198636495"/>
      <w:r w:rsidRPr="00A45F14">
        <w:rPr>
          <w:rFonts w:ascii="Times New Roman" w:hAnsi="Times New Roman" w:cs="Times New Roman"/>
          <w:b/>
          <w:bCs/>
          <w:iCs/>
          <w:color w:val="auto"/>
          <w:sz w:val="24"/>
          <w:szCs w:val="24"/>
          <w:lang w:val="af-ZA"/>
        </w:rPr>
        <w:t>Compliance with environmental, social and safety requirements</w:t>
      </w:r>
      <w:bookmarkEnd w:id="60"/>
      <w:bookmarkEnd w:id="61"/>
      <w:bookmarkEnd w:id="62"/>
    </w:p>
    <w:p w14:paraId="2600FD0A" w14:textId="5DD994AA"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 xml:space="preserve">The Consultant Team shall ensure that the Contractor is aware of the RA Construction Safety Regulations and that copies of these regulations are maintained at the construction site in an accessible location. The Consultant Team shall also be responsible for ensuring that the Construction Contractor complies with the provisions of the ESMP </w:t>
      </w:r>
      <w:r w:rsidR="004B6F20">
        <w:t xml:space="preserve">and the Bank environmental and social requirements </w:t>
      </w:r>
      <w:r w:rsidR="007A4A18">
        <w:t>(</w:t>
      </w:r>
      <w:r w:rsidR="007A4A18" w:rsidRPr="007A4A18">
        <w:t>EIB “Environmental and Social Standards”</w:t>
      </w:r>
      <w:r w:rsidR="007A4A18">
        <w:t xml:space="preserve">) </w:t>
      </w:r>
      <w:r w:rsidRPr="00A45F14">
        <w:rPr>
          <w:rFonts w:eastAsiaTheme="minorHAnsi"/>
          <w:szCs w:val="24"/>
          <w:lang w:val="hy-AM"/>
        </w:rPr>
        <w:t>as well as the RAP that are to be applied during construction. The Consultant shall have environmental and social experts to ensure that the environmental and social requirements of the works are met. The personnel responsible for the implementation of environmental and social requirements shall, as necessary, provide training to the Contractor’s staff to promote their compliance with the applicable areas of the Environmental and Social Management Checklist, ESMP, Monitoring Plan and RAP.</w:t>
      </w:r>
    </w:p>
    <w:p w14:paraId="53B34BCD" w14:textId="38841789" w:rsidR="00E53DE2" w:rsidRPr="00A45F14" w:rsidRDefault="00562EAE"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The Technical Supervision Consultant is obliged to immediately inform the Client of any work-related incident that has affected the health of the Contractor's employees or members of the project-affected community (injury and death), as well as any incident (car accident, accidental release of toxic substances, fire, etc.) that has negatively affected natural assets and property.</w:t>
      </w:r>
    </w:p>
    <w:p w14:paraId="61077C93" w14:textId="375FB77A" w:rsidR="00627B9F" w:rsidRPr="00A45F14" w:rsidRDefault="00627B9F">
      <w:pPr>
        <w:pStyle w:val="Heading1"/>
        <w:numPr>
          <w:ilvl w:val="0"/>
          <w:numId w:val="2"/>
        </w:numPr>
        <w:shd w:val="clear" w:color="auto" w:fill="B8CCE4" w:themeFill="accent1" w:themeFillTint="66"/>
        <w:spacing w:before="0" w:after="120"/>
        <w:ind w:left="90"/>
        <w:jc w:val="center"/>
        <w:rPr>
          <w:sz w:val="24"/>
          <w:szCs w:val="24"/>
          <w:shd w:val="clear" w:color="auto" w:fill="B8CCE4" w:themeFill="accent1" w:themeFillTint="66"/>
          <w:lang w:val="en-US"/>
        </w:rPr>
      </w:pPr>
      <w:bookmarkStart w:id="63" w:name="_Toc411414871"/>
      <w:bookmarkStart w:id="64" w:name="_Toc198635951"/>
      <w:bookmarkStart w:id="65" w:name="_Toc198636043"/>
      <w:bookmarkStart w:id="66" w:name="_Toc198636496"/>
      <w:r w:rsidRPr="00A45F14">
        <w:rPr>
          <w:sz w:val="24"/>
          <w:szCs w:val="24"/>
          <w:shd w:val="clear" w:color="auto" w:fill="B8CCE4" w:themeFill="accent1" w:themeFillTint="66"/>
          <w:lang w:val="en-US"/>
        </w:rPr>
        <w:t>REPORTING REQUIREMENTS</w:t>
      </w:r>
      <w:bookmarkEnd w:id="63"/>
      <w:bookmarkEnd w:id="64"/>
      <w:bookmarkEnd w:id="65"/>
      <w:bookmarkEnd w:id="66"/>
    </w:p>
    <w:p w14:paraId="196B8CEC" w14:textId="2FB59F42" w:rsidR="0054276A" w:rsidRPr="00A45F14" w:rsidRDefault="00627B9F">
      <w:pPr>
        <w:pStyle w:val="Heading2"/>
        <w:keepNext w:val="0"/>
        <w:keepLines w:val="0"/>
        <w:widowControl w:val="0"/>
        <w:numPr>
          <w:ilvl w:val="1"/>
          <w:numId w:val="12"/>
        </w:numPr>
        <w:shd w:val="clear" w:color="auto" w:fill="DBE5F1" w:themeFill="accent1" w:themeFillTint="33"/>
        <w:spacing w:before="240" w:beforeAutospacing="0" w:after="240"/>
        <w:ind w:left="142" w:hanging="426"/>
        <w:rPr>
          <w:rFonts w:ascii="Times New Roman" w:hAnsi="Times New Roman" w:cs="Times New Roman"/>
          <w:b/>
          <w:bCs/>
          <w:iCs/>
          <w:color w:val="auto"/>
          <w:sz w:val="24"/>
          <w:szCs w:val="24"/>
          <w:lang w:val="af-ZA"/>
        </w:rPr>
      </w:pPr>
      <w:bookmarkStart w:id="67" w:name="_Toc198636044"/>
      <w:bookmarkStart w:id="68" w:name="_Toc198636497"/>
      <w:r w:rsidRPr="00A45F14">
        <w:rPr>
          <w:rFonts w:ascii="Times New Roman" w:hAnsi="Times New Roman" w:cs="Times New Roman"/>
          <w:b/>
          <w:bCs/>
          <w:iCs/>
          <w:color w:val="auto"/>
          <w:sz w:val="24"/>
          <w:szCs w:val="24"/>
          <w:lang w:val="af-ZA"/>
        </w:rPr>
        <w:t>Reports to be submitted by the consultant</w:t>
      </w:r>
      <w:bookmarkEnd w:id="67"/>
      <w:bookmarkEnd w:id="68"/>
      <w:r w:rsidRPr="00A45F14">
        <w:rPr>
          <w:rFonts w:ascii="Times New Roman" w:hAnsi="Times New Roman" w:cs="Times New Roman"/>
          <w:b/>
          <w:bCs/>
          <w:iCs/>
          <w:color w:val="auto"/>
          <w:sz w:val="24"/>
          <w:szCs w:val="24"/>
          <w:lang w:val="af-ZA"/>
        </w:rPr>
        <w:tab/>
      </w:r>
    </w:p>
    <w:p w14:paraId="5D7A565C" w14:textId="42CBA451" w:rsidR="00627B9F" w:rsidRPr="00A45F14" w:rsidRDefault="00627B9F" w:rsidP="008642A2">
      <w:pPr>
        <w:numPr>
          <w:ilvl w:val="0"/>
          <w:numId w:val="0"/>
        </w:numPr>
        <w:tabs>
          <w:tab w:val="left" w:pos="0"/>
        </w:tabs>
        <w:spacing w:before="120" w:beforeAutospacing="0"/>
        <w:ind w:hanging="284"/>
        <w:jc w:val="both"/>
        <w:rPr>
          <w:rFonts w:eastAsiaTheme="minorHAnsi"/>
          <w:szCs w:val="24"/>
          <w:lang w:val="hy-AM"/>
        </w:rPr>
      </w:pPr>
      <w:r w:rsidRPr="00A45F14">
        <w:rPr>
          <w:rFonts w:eastAsiaTheme="minorHAnsi"/>
          <w:szCs w:val="24"/>
          <w:lang w:val="hy-AM"/>
        </w:rPr>
        <w:t>The Consultant shall prepare and submit to the Client for approval the following reports:</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83"/>
        <w:gridCol w:w="3969"/>
        <w:gridCol w:w="2693"/>
        <w:gridCol w:w="2306"/>
      </w:tblGrid>
      <w:tr w:rsidR="00130AC3" w:rsidRPr="00A45F14" w14:paraId="0E3AA948" w14:textId="77777777" w:rsidTr="00C45FF8">
        <w:trPr>
          <w:jc w:val="center"/>
        </w:trPr>
        <w:tc>
          <w:tcPr>
            <w:tcW w:w="483" w:type="dxa"/>
            <w:shd w:val="clear" w:color="auto" w:fill="DBE5F1" w:themeFill="accent1" w:themeFillTint="33"/>
          </w:tcPr>
          <w:p w14:paraId="394FDF9D" w14:textId="5E295DED" w:rsidR="00627B9F" w:rsidRPr="00A45F14" w:rsidRDefault="008642A2" w:rsidP="00C45FF8">
            <w:pPr>
              <w:numPr>
                <w:ilvl w:val="0"/>
                <w:numId w:val="0"/>
              </w:numPr>
              <w:spacing w:before="0" w:beforeAutospacing="0" w:after="0"/>
              <w:jc w:val="center"/>
              <w:rPr>
                <w:b/>
                <w:sz w:val="22"/>
              </w:rPr>
            </w:pPr>
            <w:r w:rsidRPr="00A45F14">
              <w:rPr>
                <w:b/>
                <w:sz w:val="22"/>
              </w:rPr>
              <w:t>#</w:t>
            </w:r>
          </w:p>
        </w:tc>
        <w:tc>
          <w:tcPr>
            <w:tcW w:w="3969" w:type="dxa"/>
            <w:shd w:val="clear" w:color="auto" w:fill="DBE5F1" w:themeFill="accent1" w:themeFillTint="33"/>
            <w:vAlign w:val="center"/>
          </w:tcPr>
          <w:p w14:paraId="48425BDB" w14:textId="77777777" w:rsidR="00627B9F" w:rsidRPr="00A45F14" w:rsidRDefault="00627B9F" w:rsidP="00C45FF8">
            <w:pPr>
              <w:numPr>
                <w:ilvl w:val="0"/>
                <w:numId w:val="0"/>
              </w:numPr>
              <w:spacing w:before="0" w:beforeAutospacing="0" w:after="0"/>
              <w:jc w:val="center"/>
              <w:rPr>
                <w:b/>
                <w:sz w:val="22"/>
              </w:rPr>
            </w:pPr>
            <w:r w:rsidRPr="00A45F14">
              <w:rPr>
                <w:b/>
                <w:sz w:val="22"/>
              </w:rPr>
              <w:t>Report name</w:t>
            </w:r>
          </w:p>
        </w:tc>
        <w:tc>
          <w:tcPr>
            <w:tcW w:w="2693" w:type="dxa"/>
            <w:shd w:val="clear" w:color="auto" w:fill="DBE5F1" w:themeFill="accent1" w:themeFillTint="33"/>
            <w:vAlign w:val="center"/>
          </w:tcPr>
          <w:p w14:paraId="34CAC7E3" w14:textId="33356EF7" w:rsidR="00627B9F" w:rsidRPr="00A45F14" w:rsidRDefault="00627B9F" w:rsidP="00C45FF8">
            <w:pPr>
              <w:numPr>
                <w:ilvl w:val="0"/>
                <w:numId w:val="0"/>
              </w:numPr>
              <w:spacing w:before="0" w:beforeAutospacing="0" w:after="0"/>
              <w:jc w:val="center"/>
              <w:rPr>
                <w:b/>
                <w:sz w:val="22"/>
              </w:rPr>
            </w:pPr>
            <w:r w:rsidRPr="00A45F14">
              <w:rPr>
                <w:b/>
                <w:sz w:val="22"/>
              </w:rPr>
              <w:t>Number of examples (Armenian/English)</w:t>
            </w:r>
          </w:p>
        </w:tc>
        <w:tc>
          <w:tcPr>
            <w:tcW w:w="2306" w:type="dxa"/>
            <w:shd w:val="clear" w:color="auto" w:fill="DBE5F1" w:themeFill="accent1" w:themeFillTint="33"/>
            <w:vAlign w:val="center"/>
          </w:tcPr>
          <w:p w14:paraId="62631572" w14:textId="77777777" w:rsidR="00627B9F" w:rsidRPr="00A45F14" w:rsidRDefault="00627B9F" w:rsidP="00C45FF8">
            <w:pPr>
              <w:numPr>
                <w:ilvl w:val="0"/>
                <w:numId w:val="0"/>
              </w:numPr>
              <w:spacing w:before="0" w:beforeAutospacing="0" w:after="0"/>
              <w:jc w:val="center"/>
              <w:rPr>
                <w:b/>
                <w:sz w:val="22"/>
              </w:rPr>
            </w:pPr>
            <w:r w:rsidRPr="00A45F14">
              <w:rPr>
                <w:b/>
                <w:sz w:val="22"/>
              </w:rPr>
              <w:t>Presentation day</w:t>
            </w:r>
          </w:p>
        </w:tc>
      </w:tr>
      <w:tr w:rsidR="00130AC3" w:rsidRPr="00A45F14" w14:paraId="7C62F1D2" w14:textId="77777777" w:rsidTr="00BE1281">
        <w:trPr>
          <w:jc w:val="center"/>
        </w:trPr>
        <w:tc>
          <w:tcPr>
            <w:tcW w:w="483" w:type="dxa"/>
          </w:tcPr>
          <w:p w14:paraId="7B7CF416" w14:textId="77777777" w:rsidR="00627B9F" w:rsidRPr="00A45F14" w:rsidRDefault="00627B9F" w:rsidP="00C45FF8">
            <w:pPr>
              <w:numPr>
                <w:ilvl w:val="0"/>
                <w:numId w:val="0"/>
              </w:numPr>
              <w:spacing w:before="0" w:beforeAutospacing="0" w:after="0"/>
              <w:rPr>
                <w:sz w:val="22"/>
              </w:rPr>
            </w:pPr>
            <w:r w:rsidRPr="00A45F14">
              <w:rPr>
                <w:sz w:val="22"/>
              </w:rPr>
              <w:t>1.</w:t>
            </w:r>
          </w:p>
        </w:tc>
        <w:tc>
          <w:tcPr>
            <w:tcW w:w="3969" w:type="dxa"/>
          </w:tcPr>
          <w:p w14:paraId="03ACF465" w14:textId="7ECD2D22" w:rsidR="00627B9F" w:rsidRPr="00A45F14" w:rsidRDefault="00627B9F" w:rsidP="00C45FF8">
            <w:pPr>
              <w:numPr>
                <w:ilvl w:val="0"/>
                <w:numId w:val="0"/>
              </w:numPr>
              <w:spacing w:before="0" w:beforeAutospacing="0" w:after="0"/>
              <w:rPr>
                <w:sz w:val="22"/>
              </w:rPr>
            </w:pPr>
            <w:r w:rsidRPr="00A45F14">
              <w:rPr>
                <w:sz w:val="22"/>
              </w:rPr>
              <w:t>Monthly reports (including electronic versions in Microsoft Excel and/or Word format)</w:t>
            </w:r>
          </w:p>
        </w:tc>
        <w:tc>
          <w:tcPr>
            <w:tcW w:w="2693" w:type="dxa"/>
          </w:tcPr>
          <w:p w14:paraId="1D2878AC" w14:textId="1C7976BD" w:rsidR="00627B9F" w:rsidRPr="00A45F14" w:rsidRDefault="0077753B" w:rsidP="00C45FF8">
            <w:pPr>
              <w:numPr>
                <w:ilvl w:val="0"/>
                <w:numId w:val="0"/>
              </w:numPr>
              <w:spacing w:before="0" w:beforeAutospacing="0" w:after="0"/>
              <w:jc w:val="center"/>
              <w:rPr>
                <w:sz w:val="22"/>
              </w:rPr>
            </w:pPr>
            <w:r w:rsidRPr="00A45F14">
              <w:rPr>
                <w:sz w:val="22"/>
              </w:rPr>
              <w:t>1/1</w:t>
            </w:r>
          </w:p>
        </w:tc>
        <w:tc>
          <w:tcPr>
            <w:tcW w:w="2306" w:type="dxa"/>
          </w:tcPr>
          <w:p w14:paraId="34AA17E1" w14:textId="1D586B96" w:rsidR="00627B9F" w:rsidRPr="00A45F14" w:rsidRDefault="00CC68F2" w:rsidP="00C45FF8">
            <w:pPr>
              <w:numPr>
                <w:ilvl w:val="0"/>
                <w:numId w:val="0"/>
              </w:numPr>
              <w:spacing w:before="0" w:beforeAutospacing="0" w:after="0"/>
              <w:rPr>
                <w:sz w:val="22"/>
              </w:rPr>
            </w:pPr>
            <w:r w:rsidRPr="00A45F14">
              <w:rPr>
                <w:sz w:val="22"/>
              </w:rPr>
              <w:t xml:space="preserve">No later than </w:t>
            </w:r>
            <w:r w:rsidR="00627B9F" w:rsidRPr="00A45F14">
              <w:rPr>
                <w:sz w:val="22"/>
              </w:rPr>
              <w:t>the 5th business day of the following month</w:t>
            </w:r>
          </w:p>
        </w:tc>
      </w:tr>
      <w:tr w:rsidR="00130AC3" w:rsidRPr="00A45F14" w14:paraId="45825F5D" w14:textId="77777777" w:rsidTr="00BE1281">
        <w:trPr>
          <w:jc w:val="center"/>
        </w:trPr>
        <w:tc>
          <w:tcPr>
            <w:tcW w:w="483" w:type="dxa"/>
          </w:tcPr>
          <w:p w14:paraId="7AE3F262" w14:textId="7CF97E94" w:rsidR="00CC68F2" w:rsidRPr="00A45F14" w:rsidRDefault="00CC68F2" w:rsidP="00C45FF8">
            <w:pPr>
              <w:numPr>
                <w:ilvl w:val="0"/>
                <w:numId w:val="0"/>
              </w:numPr>
              <w:spacing w:before="0" w:beforeAutospacing="0" w:after="0"/>
              <w:rPr>
                <w:sz w:val="22"/>
              </w:rPr>
            </w:pPr>
            <w:r w:rsidRPr="00A45F14">
              <w:rPr>
                <w:sz w:val="22"/>
              </w:rPr>
              <w:t xml:space="preserve">2 </w:t>
            </w:r>
            <w:r w:rsidR="0077753B" w:rsidRPr="00A45F14">
              <w:rPr>
                <w:sz w:val="22"/>
              </w:rPr>
              <w:t>․</w:t>
            </w:r>
          </w:p>
        </w:tc>
        <w:tc>
          <w:tcPr>
            <w:tcW w:w="3969" w:type="dxa"/>
          </w:tcPr>
          <w:p w14:paraId="15D6856D" w14:textId="371AACAD" w:rsidR="00CC68F2" w:rsidRPr="00A45F14" w:rsidRDefault="00CC68F2" w:rsidP="00C45FF8">
            <w:pPr>
              <w:numPr>
                <w:ilvl w:val="0"/>
                <w:numId w:val="0"/>
              </w:numPr>
              <w:spacing w:before="0" w:beforeAutospacing="0" w:after="0"/>
              <w:rPr>
                <w:sz w:val="22"/>
              </w:rPr>
            </w:pPr>
            <w:r w:rsidRPr="00A45F14">
              <w:rPr>
                <w:sz w:val="22"/>
              </w:rPr>
              <w:t xml:space="preserve">Monthly environmental reports (including a brief textual review of the construction activities for the given month, an analysis of environmental issues, a description of the implemented or necessary mitigation measures, as well as a completed monthly environmental monitoring checklist (see </w:t>
            </w:r>
            <w:r w:rsidR="008B70D1" w:rsidRPr="00A45F14">
              <w:rPr>
                <w:sz w:val="22"/>
              </w:rPr>
              <w:t xml:space="preserve">Appendix </w:t>
            </w:r>
            <w:r w:rsidRPr="00A45F14">
              <w:rPr>
                <w:sz w:val="22"/>
              </w:rPr>
              <w:t xml:space="preserve"> 1, 2, 3 standard forms attached to the AP) (including electronic versions in Microsoft Excel and/or Word format)</w:t>
            </w:r>
          </w:p>
        </w:tc>
        <w:tc>
          <w:tcPr>
            <w:tcW w:w="2693" w:type="dxa"/>
          </w:tcPr>
          <w:p w14:paraId="61C968C2" w14:textId="2452A21E" w:rsidR="00CC68F2" w:rsidRPr="00A45F14" w:rsidRDefault="0077753B" w:rsidP="00C45FF8">
            <w:pPr>
              <w:numPr>
                <w:ilvl w:val="0"/>
                <w:numId w:val="0"/>
              </w:numPr>
              <w:spacing w:before="0" w:beforeAutospacing="0" w:after="0"/>
              <w:jc w:val="center"/>
              <w:rPr>
                <w:sz w:val="22"/>
              </w:rPr>
            </w:pPr>
            <w:r w:rsidRPr="00A45F14">
              <w:rPr>
                <w:sz w:val="22"/>
              </w:rPr>
              <w:t>1/1</w:t>
            </w:r>
          </w:p>
        </w:tc>
        <w:tc>
          <w:tcPr>
            <w:tcW w:w="2306" w:type="dxa"/>
          </w:tcPr>
          <w:p w14:paraId="06C4C33B" w14:textId="6123852F" w:rsidR="00CC68F2" w:rsidRPr="00A45F14" w:rsidRDefault="00CC68F2" w:rsidP="00C45FF8">
            <w:pPr>
              <w:numPr>
                <w:ilvl w:val="0"/>
                <w:numId w:val="0"/>
              </w:numPr>
              <w:spacing w:before="0" w:beforeAutospacing="0" w:after="0"/>
              <w:rPr>
                <w:sz w:val="22"/>
              </w:rPr>
            </w:pPr>
            <w:r w:rsidRPr="00A45F14">
              <w:rPr>
                <w:sz w:val="22"/>
              </w:rPr>
              <w:t xml:space="preserve">No later than </w:t>
            </w:r>
            <w:r w:rsidR="00CC2488" w:rsidRPr="00A45F14">
              <w:rPr>
                <w:sz w:val="22"/>
              </w:rPr>
              <w:t xml:space="preserve">the 10th business day </w:t>
            </w:r>
            <w:r w:rsidRPr="00A45F14">
              <w:rPr>
                <w:sz w:val="22"/>
              </w:rPr>
              <w:t>of the following month</w:t>
            </w:r>
          </w:p>
        </w:tc>
      </w:tr>
      <w:tr w:rsidR="00130AC3" w:rsidRPr="00A45F14" w14:paraId="6BD5C3D8" w14:textId="77777777" w:rsidTr="00BE1281">
        <w:trPr>
          <w:jc w:val="center"/>
        </w:trPr>
        <w:tc>
          <w:tcPr>
            <w:tcW w:w="483" w:type="dxa"/>
          </w:tcPr>
          <w:p w14:paraId="39D9225F" w14:textId="2DA26D68" w:rsidR="00CF2C55" w:rsidRPr="00A45F14" w:rsidRDefault="00CF2C55" w:rsidP="00C45FF8">
            <w:pPr>
              <w:numPr>
                <w:ilvl w:val="0"/>
                <w:numId w:val="0"/>
              </w:numPr>
              <w:spacing w:before="0" w:beforeAutospacing="0" w:after="0"/>
              <w:rPr>
                <w:sz w:val="22"/>
              </w:rPr>
            </w:pPr>
            <w:r w:rsidRPr="00A45F14">
              <w:rPr>
                <w:sz w:val="22"/>
              </w:rPr>
              <w:t>3.</w:t>
            </w:r>
          </w:p>
        </w:tc>
        <w:tc>
          <w:tcPr>
            <w:tcW w:w="3969" w:type="dxa"/>
          </w:tcPr>
          <w:p w14:paraId="5A0872BF" w14:textId="5A7EE920" w:rsidR="00CF2C55" w:rsidRPr="00A45F14" w:rsidRDefault="00CF2C55" w:rsidP="00C45FF8">
            <w:pPr>
              <w:numPr>
                <w:ilvl w:val="0"/>
                <w:numId w:val="0"/>
              </w:numPr>
              <w:spacing w:before="0" w:beforeAutospacing="0" w:after="0"/>
              <w:rPr>
                <w:sz w:val="22"/>
              </w:rPr>
            </w:pPr>
            <w:r w:rsidRPr="00A45F14">
              <w:rPr>
                <w:sz w:val="22"/>
              </w:rPr>
              <w:t>Quarterly report (including electronic versions in Microsoft Excel and/or Word format)</w:t>
            </w:r>
          </w:p>
        </w:tc>
        <w:tc>
          <w:tcPr>
            <w:tcW w:w="2693" w:type="dxa"/>
          </w:tcPr>
          <w:p w14:paraId="1126FA3B" w14:textId="6543EDE3" w:rsidR="00CF2C55" w:rsidRPr="00A45F14" w:rsidRDefault="00CF2C55" w:rsidP="00C45FF8">
            <w:pPr>
              <w:numPr>
                <w:ilvl w:val="0"/>
                <w:numId w:val="0"/>
              </w:numPr>
              <w:spacing w:before="0" w:beforeAutospacing="0" w:after="0"/>
              <w:jc w:val="center"/>
              <w:rPr>
                <w:sz w:val="22"/>
              </w:rPr>
            </w:pPr>
            <w:r w:rsidRPr="00A45F14">
              <w:rPr>
                <w:sz w:val="22"/>
              </w:rPr>
              <w:t>1/1</w:t>
            </w:r>
          </w:p>
        </w:tc>
        <w:tc>
          <w:tcPr>
            <w:tcW w:w="2306" w:type="dxa"/>
          </w:tcPr>
          <w:p w14:paraId="1F5A720B" w14:textId="7A36AB16" w:rsidR="00CF2C55" w:rsidRPr="00A45F14" w:rsidRDefault="00CF2C55" w:rsidP="00C45FF8">
            <w:pPr>
              <w:numPr>
                <w:ilvl w:val="0"/>
                <w:numId w:val="0"/>
              </w:numPr>
              <w:spacing w:before="0" w:beforeAutospacing="0" w:after="0"/>
              <w:rPr>
                <w:sz w:val="22"/>
              </w:rPr>
            </w:pPr>
            <w:r w:rsidRPr="00A45F14">
              <w:rPr>
                <w:sz w:val="22"/>
              </w:rPr>
              <w:t>The 10th business day of the end of each quarter</w:t>
            </w:r>
          </w:p>
        </w:tc>
      </w:tr>
      <w:tr w:rsidR="00130AC3" w:rsidRPr="00A45F14" w14:paraId="1E93CC32" w14:textId="77777777" w:rsidTr="00BE1281">
        <w:trPr>
          <w:jc w:val="center"/>
        </w:trPr>
        <w:tc>
          <w:tcPr>
            <w:tcW w:w="483" w:type="dxa"/>
          </w:tcPr>
          <w:p w14:paraId="166762C0" w14:textId="2CA3BB68" w:rsidR="00627B9F" w:rsidRPr="00A45F14" w:rsidRDefault="00CF2C55" w:rsidP="00C45FF8">
            <w:pPr>
              <w:numPr>
                <w:ilvl w:val="0"/>
                <w:numId w:val="0"/>
              </w:numPr>
              <w:spacing w:before="0" w:beforeAutospacing="0" w:after="0"/>
              <w:rPr>
                <w:sz w:val="22"/>
              </w:rPr>
            </w:pPr>
            <w:r w:rsidRPr="00A45F14">
              <w:rPr>
                <w:sz w:val="22"/>
              </w:rPr>
              <w:t>4</w:t>
            </w:r>
          </w:p>
        </w:tc>
        <w:tc>
          <w:tcPr>
            <w:tcW w:w="3969" w:type="dxa"/>
          </w:tcPr>
          <w:p w14:paraId="17442523" w14:textId="1BB28905" w:rsidR="00627B9F" w:rsidRPr="00A45F14" w:rsidRDefault="00627B9F" w:rsidP="00C45FF8">
            <w:pPr>
              <w:numPr>
                <w:ilvl w:val="0"/>
                <w:numId w:val="0"/>
              </w:numPr>
              <w:spacing w:before="0" w:beforeAutospacing="0" w:after="0"/>
              <w:rPr>
                <w:sz w:val="22"/>
              </w:rPr>
            </w:pPr>
            <w:r w:rsidRPr="00A45F14">
              <w:rPr>
                <w:sz w:val="22"/>
              </w:rPr>
              <w:t>Final Completion Report (including electronic versions in Microsoft Excel and/or Word format)</w:t>
            </w:r>
          </w:p>
        </w:tc>
        <w:tc>
          <w:tcPr>
            <w:tcW w:w="2693" w:type="dxa"/>
          </w:tcPr>
          <w:p w14:paraId="2C516AD6" w14:textId="6C866FD0" w:rsidR="00627B9F" w:rsidRPr="00A45F14" w:rsidRDefault="0077753B" w:rsidP="00C45FF8">
            <w:pPr>
              <w:numPr>
                <w:ilvl w:val="0"/>
                <w:numId w:val="0"/>
              </w:numPr>
              <w:spacing w:before="0" w:beforeAutospacing="0" w:after="0"/>
              <w:jc w:val="center"/>
              <w:rPr>
                <w:sz w:val="22"/>
              </w:rPr>
            </w:pPr>
            <w:r w:rsidRPr="00A45F14">
              <w:rPr>
                <w:sz w:val="22"/>
              </w:rPr>
              <w:t>1/1</w:t>
            </w:r>
          </w:p>
        </w:tc>
        <w:tc>
          <w:tcPr>
            <w:tcW w:w="2306" w:type="dxa"/>
          </w:tcPr>
          <w:p w14:paraId="4A7C5348" w14:textId="4C5D5442" w:rsidR="00627B9F" w:rsidRPr="00A45F14" w:rsidRDefault="00627B9F" w:rsidP="00C45FF8">
            <w:pPr>
              <w:numPr>
                <w:ilvl w:val="0"/>
                <w:numId w:val="0"/>
              </w:numPr>
              <w:spacing w:before="0" w:beforeAutospacing="0" w:after="0"/>
              <w:rPr>
                <w:sz w:val="22"/>
              </w:rPr>
            </w:pPr>
            <w:r w:rsidRPr="00A45F14">
              <w:rPr>
                <w:sz w:val="22"/>
              </w:rPr>
              <w:t xml:space="preserve">Within </w:t>
            </w:r>
            <w:r w:rsidR="00CC2488" w:rsidRPr="00A45F14">
              <w:rPr>
                <w:sz w:val="22"/>
              </w:rPr>
              <w:t xml:space="preserve">the 7th working day </w:t>
            </w:r>
            <w:r w:rsidRPr="00A45F14">
              <w:rPr>
                <w:sz w:val="22"/>
              </w:rPr>
              <w:t xml:space="preserve">after the issuance of the "Substantial" </w:t>
            </w:r>
            <w:r w:rsidRPr="00A45F14">
              <w:rPr>
                <w:sz w:val="22"/>
              </w:rPr>
              <w:lastRenderedPageBreak/>
              <w:t>completion certificate of construction works</w:t>
            </w:r>
          </w:p>
        </w:tc>
      </w:tr>
    </w:tbl>
    <w:p w14:paraId="4864D057" w14:textId="77777777"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lastRenderedPageBreak/>
        <w:t>Monthly reports must contain the following information:</w:t>
      </w:r>
    </w:p>
    <w:p w14:paraId="5E996DD3" w14:textId="4E42EB4C" w:rsidR="00627B9F" w:rsidRPr="00A45F14" w:rsidRDefault="008642A2">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en-US"/>
        </w:rPr>
        <w:t>s</w:t>
      </w:r>
      <w:r w:rsidR="00627B9F" w:rsidRPr="00A45F14">
        <w:rPr>
          <w:rFonts w:ascii="Times New Roman" w:eastAsiaTheme="minorHAnsi" w:hAnsi="Times New Roman"/>
          <w:b w:val="0"/>
          <w:bCs w:val="0"/>
          <w:sz w:val="24"/>
          <w:szCs w:val="24"/>
          <w:lang w:val="hy-AM"/>
        </w:rPr>
        <w:t>ummary of the process of technical supervision of construction of the contract execution,</w:t>
      </w:r>
    </w:p>
    <w:p w14:paraId="3F1717C9"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a summary of the execution of the construction contract at each facility,</w:t>
      </w:r>
    </w:p>
    <w:p w14:paraId="73F85594" w14:textId="3934EE45" w:rsidR="00627B9F" w:rsidRPr="00A45F14" w:rsidRDefault="008642A2">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en-US"/>
        </w:rPr>
        <w:t>c</w:t>
      </w:r>
      <w:r w:rsidR="00627B9F" w:rsidRPr="00A45F14">
        <w:rPr>
          <w:rFonts w:ascii="Times New Roman" w:eastAsiaTheme="minorHAnsi" w:hAnsi="Times New Roman"/>
          <w:b w:val="0"/>
          <w:bCs w:val="0"/>
          <w:sz w:val="24"/>
          <w:szCs w:val="24"/>
          <w:lang w:val="hy-AM"/>
        </w:rPr>
        <w:t>ontractor schedules,</w:t>
      </w:r>
    </w:p>
    <w:p w14:paraId="18F80D9F" w14:textId="26AF0299"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monthly progress reports for each site,</w:t>
      </w:r>
    </w:p>
    <w:p w14:paraId="7F2F542A"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further work and expected costs,</w:t>
      </w:r>
    </w:p>
    <w:p w14:paraId="55BCD36E"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construction work delays and their causes,</w:t>
      </w:r>
    </w:p>
    <w:p w14:paraId="48080CAF" w14:textId="75A49112" w:rsidR="00627B9F" w:rsidRPr="00A45F14" w:rsidRDefault="008642A2">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r</w:t>
      </w:r>
      <w:r w:rsidR="00627B9F" w:rsidRPr="00A45F14">
        <w:rPr>
          <w:rFonts w:ascii="Times New Roman" w:eastAsiaTheme="minorHAnsi" w:hAnsi="Times New Roman"/>
          <w:b w:val="0"/>
          <w:bCs w:val="0"/>
          <w:sz w:val="24"/>
          <w:szCs w:val="24"/>
          <w:lang w:val="hy-AM"/>
        </w:rPr>
        <w:t>equirements presented by the Client to the Contractor,</w:t>
      </w:r>
    </w:p>
    <w:p w14:paraId="77DB7AB9"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technical issues: summary and evaluation of tests,</w:t>
      </w:r>
    </w:p>
    <w:p w14:paraId="3A0013A7"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photos of the work in progress,</w:t>
      </w:r>
    </w:p>
    <w:p w14:paraId="2FFEBEAB" w14:textId="4CDF5712"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the status of implementation of environmental requirements of the works, including textual observation, analysis, implementation of mitigation measures, as well as a completed monthly environmental monitoring checklist (see attached sample form),</w:t>
      </w:r>
    </w:p>
    <w:p w14:paraId="5AE56728"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security issues,</w:t>
      </w:r>
    </w:p>
    <w:p w14:paraId="2DB35CD9" w14:textId="4C8C7BCF" w:rsidR="00627B9F" w:rsidRPr="00A45F14" w:rsidRDefault="008642A2">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w:t>
      </w:r>
      <w:r w:rsidR="00627B9F" w:rsidRPr="00A45F14">
        <w:rPr>
          <w:rFonts w:ascii="Times New Roman" w:eastAsiaTheme="minorHAnsi" w:hAnsi="Times New Roman"/>
          <w:b w:val="0"/>
          <w:bCs w:val="0"/>
          <w:sz w:val="24"/>
          <w:szCs w:val="24"/>
          <w:lang w:val="hy-AM"/>
        </w:rPr>
        <w:t>ontractor's building materials</w:t>
      </w:r>
      <w:r w:rsidR="00560A2A" w:rsidRPr="00A45F14">
        <w:rPr>
          <w:rFonts w:ascii="Times New Roman" w:eastAsiaTheme="minorHAnsi" w:hAnsi="Times New Roman"/>
          <w:b w:val="0"/>
          <w:bCs w:val="0"/>
          <w:sz w:val="24"/>
          <w:szCs w:val="24"/>
          <w:lang w:val="hy-AM"/>
        </w:rPr>
        <w:t xml:space="preserve"> and equipment </w:t>
      </w:r>
      <w:r w:rsidR="00627B9F" w:rsidRPr="00A45F14">
        <w:rPr>
          <w:rFonts w:ascii="Times New Roman" w:eastAsiaTheme="minorHAnsi" w:hAnsi="Times New Roman"/>
          <w:b w:val="0"/>
          <w:bCs w:val="0"/>
          <w:sz w:val="24"/>
          <w:szCs w:val="24"/>
          <w:lang w:val="hy-AM"/>
        </w:rPr>
        <w:t xml:space="preserve"> at the construction site,</w:t>
      </w:r>
    </w:p>
    <w:p w14:paraId="54FDB936" w14:textId="77777777"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copies of important correspondence related to the program,</w:t>
      </w:r>
    </w:p>
    <w:p w14:paraId="24B7384B" w14:textId="63F634A9" w:rsidR="00627B9F"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expense reports</w:t>
      </w:r>
      <w:r w:rsidR="008642A2" w:rsidRPr="00A45F14">
        <w:rPr>
          <w:rFonts w:ascii="Times New Roman" w:eastAsiaTheme="minorHAnsi" w:hAnsi="Times New Roman"/>
          <w:b w:val="0"/>
          <w:bCs w:val="0"/>
          <w:sz w:val="24"/>
          <w:szCs w:val="24"/>
          <w:lang w:val="en-US"/>
        </w:rPr>
        <w:t>,</w:t>
      </w:r>
    </w:p>
    <w:p w14:paraId="60C791B7" w14:textId="2CA286ED" w:rsidR="0028180B" w:rsidRPr="00A45F14" w:rsidRDefault="00627B9F">
      <w:pPr>
        <w:pStyle w:val="A2-Heading1"/>
        <w:numPr>
          <w:ilvl w:val="0"/>
          <w:numId w:val="13"/>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other relevant questions.</w:t>
      </w:r>
    </w:p>
    <w:p w14:paraId="571ECB84" w14:textId="15926C05" w:rsidR="00090F6D"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Monthly interim reports should also include a graphical representation of actual and</w:t>
      </w:r>
      <w:r w:rsidR="008642A2" w:rsidRPr="00A45F14">
        <w:rPr>
          <w:rFonts w:eastAsiaTheme="minorHAnsi"/>
          <w:szCs w:val="24"/>
          <w:lang w:val="en-US"/>
        </w:rPr>
        <w:t xml:space="preserve"> </w:t>
      </w:r>
      <w:r w:rsidRPr="00A45F14">
        <w:rPr>
          <w:rFonts w:eastAsiaTheme="minorHAnsi"/>
          <w:szCs w:val="24"/>
          <w:lang w:val="hy-AM"/>
        </w:rPr>
        <w:t>planned work, expected construction progress, and projected costs.</w:t>
      </w:r>
    </w:p>
    <w:p w14:paraId="02C0AF0F" w14:textId="54C81E6D" w:rsidR="00627B9F" w:rsidRPr="00A45F14" w:rsidRDefault="00627B9F" w:rsidP="005A77F0">
      <w:pPr>
        <w:numPr>
          <w:ilvl w:val="0"/>
          <w:numId w:val="0"/>
        </w:numPr>
        <w:spacing w:before="120" w:beforeAutospacing="0"/>
        <w:jc w:val="both"/>
        <w:rPr>
          <w:rFonts w:eastAsiaTheme="minorHAnsi"/>
          <w:szCs w:val="24"/>
          <w:lang w:val="hy-AM"/>
        </w:rPr>
      </w:pPr>
      <w:r w:rsidRPr="00A45F14">
        <w:rPr>
          <w:rFonts w:eastAsiaTheme="minorHAnsi"/>
          <w:szCs w:val="24"/>
          <w:lang w:val="hy-AM"/>
        </w:rPr>
        <w:t xml:space="preserve">The Consultant shall submit a final report within </w:t>
      </w:r>
      <w:r w:rsidR="000D4B17" w:rsidRPr="00A45F14">
        <w:rPr>
          <w:rFonts w:eastAsiaTheme="minorHAnsi"/>
          <w:b/>
          <w:bCs/>
          <w:szCs w:val="24"/>
          <w:lang w:val="hy-AM"/>
        </w:rPr>
        <w:t>five (5) working days</w:t>
      </w:r>
      <w:r w:rsidR="000D4B17" w:rsidRPr="00A45F14">
        <w:rPr>
          <w:rFonts w:eastAsiaTheme="minorHAnsi"/>
          <w:szCs w:val="24"/>
          <w:lang w:val="hy-AM"/>
        </w:rPr>
        <w:t xml:space="preserve"> </w:t>
      </w:r>
      <w:r w:rsidRPr="00A45F14">
        <w:rPr>
          <w:rFonts w:eastAsiaTheme="minorHAnsi"/>
          <w:szCs w:val="24"/>
          <w:lang w:val="hy-AM"/>
        </w:rPr>
        <w:t>after the completion of its services . It shall include the following:</w:t>
      </w:r>
    </w:p>
    <w:p w14:paraId="21E733B5" w14:textId="77777777" w:rsidR="00627B9F" w:rsidRPr="00A45F14" w:rsidRDefault="00627B9F">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construction work chronology for all sites and types of work,</w:t>
      </w:r>
    </w:p>
    <w:p w14:paraId="3DB766E5" w14:textId="611E424E" w:rsidR="00627B9F" w:rsidRPr="00A45F14" w:rsidRDefault="008642A2">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en-US"/>
        </w:rPr>
        <w:t>v</w:t>
      </w:r>
      <w:r w:rsidR="00627B9F" w:rsidRPr="00A45F14">
        <w:rPr>
          <w:rFonts w:ascii="Times New Roman" w:eastAsiaTheme="minorHAnsi" w:hAnsi="Times New Roman"/>
          <w:b w:val="0"/>
          <w:bCs w:val="0"/>
          <w:sz w:val="24"/>
          <w:szCs w:val="24"/>
          <w:lang w:val="hy-AM"/>
        </w:rPr>
        <w:t>erification of the implementation of the requirements presented to the Contractor and the methods for their resolution,</w:t>
      </w:r>
    </w:p>
    <w:p w14:paraId="3FF32540" w14:textId="77777777" w:rsidR="00627B9F" w:rsidRPr="00A45F14" w:rsidRDefault="00627B9F">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the financial balance of the final completion certificate,</w:t>
      </w:r>
    </w:p>
    <w:p w14:paraId="084BA485" w14:textId="18CCEDDE" w:rsidR="00F97004" w:rsidRPr="00A45F14" w:rsidRDefault="00F97004">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additional work carried out and their justifications for recommendations</w:t>
      </w:r>
    </w:p>
    <w:p w14:paraId="2A813369" w14:textId="0465BD0F" w:rsidR="00F97004" w:rsidRPr="00A45F14" w:rsidRDefault="00F97004">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all changes made to the designs during construction and their justifications,</w:t>
      </w:r>
    </w:p>
    <w:p w14:paraId="6DE8DBB8" w14:textId="02CB93B9" w:rsidR="00627B9F" w:rsidRPr="00A45F14" w:rsidRDefault="00627B9F">
      <w:pPr>
        <w:pStyle w:val="A2-Heading1"/>
        <w:numPr>
          <w:ilvl w:val="0"/>
          <w:numId w:val="14"/>
        </w:numPr>
        <w:spacing w:after="0"/>
        <w:ind w:left="450"/>
        <w:jc w:val="both"/>
        <w:rPr>
          <w:rFonts w:ascii="Times New Roman" w:eastAsiaTheme="minorHAnsi" w:hAnsi="Times New Roman"/>
          <w:b w:val="0"/>
          <w:bCs w:val="0"/>
          <w:sz w:val="24"/>
          <w:szCs w:val="24"/>
          <w:lang w:val="hy-AM"/>
        </w:rPr>
      </w:pPr>
      <w:r w:rsidRPr="00A45F14">
        <w:rPr>
          <w:rFonts w:ascii="Times New Roman" w:eastAsiaTheme="minorHAnsi" w:hAnsi="Times New Roman"/>
          <w:b w:val="0"/>
          <w:bCs w:val="0"/>
          <w:sz w:val="24"/>
          <w:szCs w:val="24"/>
          <w:lang w:val="hy-AM"/>
        </w:rPr>
        <w:t>construction-related approvals and copies of correspondence,</w:t>
      </w:r>
    </w:p>
    <w:p w14:paraId="1560E34E" w14:textId="793A5497" w:rsidR="0028180B" w:rsidRPr="00A45F14" w:rsidRDefault="008642A2">
      <w:pPr>
        <w:pStyle w:val="A2-Heading1"/>
        <w:numPr>
          <w:ilvl w:val="0"/>
          <w:numId w:val="14"/>
        </w:numPr>
        <w:spacing w:after="0"/>
        <w:ind w:left="450"/>
        <w:jc w:val="both"/>
        <w:rPr>
          <w:rFonts w:ascii="Times New Roman" w:eastAsiaTheme="minorHAnsi" w:hAnsi="Times New Roman"/>
          <w:sz w:val="24"/>
          <w:szCs w:val="24"/>
          <w:lang w:val="hy-AM"/>
        </w:rPr>
      </w:pPr>
      <w:r w:rsidRPr="00A45F14">
        <w:rPr>
          <w:rFonts w:ascii="Times New Roman" w:eastAsiaTheme="minorHAnsi" w:hAnsi="Times New Roman"/>
          <w:b w:val="0"/>
          <w:bCs w:val="0"/>
          <w:sz w:val="24"/>
          <w:szCs w:val="24"/>
          <w:lang w:val="en-US"/>
        </w:rPr>
        <w:t>p</w:t>
      </w:r>
      <w:r w:rsidR="001C4ED7" w:rsidRPr="00A45F14">
        <w:rPr>
          <w:rFonts w:ascii="Times New Roman" w:eastAsiaTheme="minorHAnsi" w:hAnsi="Times New Roman"/>
          <w:b w:val="0"/>
          <w:bCs w:val="0"/>
          <w:sz w:val="24"/>
          <w:szCs w:val="24"/>
          <w:lang w:val="hy-AM"/>
        </w:rPr>
        <w:t>hotos</w:t>
      </w:r>
      <w:r w:rsidR="007959A5" w:rsidRPr="00A45F14">
        <w:rPr>
          <w:rFonts w:ascii="Times New Roman" w:eastAsiaTheme="minorHAnsi" w:hAnsi="Times New Roman"/>
          <w:b w:val="0"/>
          <w:bCs w:val="0"/>
          <w:sz w:val="24"/>
          <w:szCs w:val="24"/>
          <w:lang w:val="en-US"/>
        </w:rPr>
        <w:t xml:space="preserve"> </w:t>
      </w:r>
      <w:r w:rsidR="001C4ED7" w:rsidRPr="00A45F14">
        <w:rPr>
          <w:rFonts w:ascii="Times New Roman" w:eastAsiaTheme="minorHAnsi" w:hAnsi="Times New Roman"/>
          <w:b w:val="0"/>
          <w:bCs w:val="0"/>
          <w:sz w:val="24"/>
          <w:szCs w:val="24"/>
          <w:lang w:val="hy-AM"/>
        </w:rPr>
        <w:t>taken during the implementation of hidden work, with dates</w:t>
      </w:r>
      <w:bookmarkStart w:id="69" w:name="_Toc411414880"/>
      <w:bookmarkStart w:id="70" w:name="_Toc399927751"/>
      <w:r w:rsidR="001C4F2E" w:rsidRPr="00A45F14">
        <w:rPr>
          <w:rFonts w:ascii="Times New Roman" w:eastAsiaTheme="minorHAnsi" w:hAnsi="Times New Roman"/>
          <w:b w:val="0"/>
          <w:bCs w:val="0"/>
          <w:sz w:val="24"/>
          <w:szCs w:val="24"/>
          <w:lang w:val="hy-AM"/>
        </w:rPr>
        <w:t>.</w:t>
      </w:r>
    </w:p>
    <w:p w14:paraId="6E97864A" w14:textId="77777777" w:rsidR="00D131D5" w:rsidRPr="009328C7" w:rsidRDefault="00D131D5" w:rsidP="00D131D5">
      <w:pPr>
        <w:pStyle w:val="A2-Heading1"/>
        <w:numPr>
          <w:ilvl w:val="0"/>
          <w:numId w:val="0"/>
        </w:numPr>
        <w:spacing w:after="0"/>
        <w:ind w:left="1428"/>
        <w:jc w:val="both"/>
        <w:rPr>
          <w:rFonts w:ascii="Sylfaen" w:eastAsiaTheme="minorHAnsi" w:hAnsi="Sylfaen"/>
          <w:sz w:val="24"/>
          <w:szCs w:val="24"/>
          <w:lang w:val="hy-AM"/>
        </w:rPr>
      </w:pPr>
    </w:p>
    <w:p w14:paraId="40FCDCAF" w14:textId="5C47094A" w:rsidR="00627B9F" w:rsidRPr="00A45F14" w:rsidRDefault="00627B9F">
      <w:pPr>
        <w:pStyle w:val="Heading1"/>
        <w:numPr>
          <w:ilvl w:val="0"/>
          <w:numId w:val="2"/>
        </w:numPr>
        <w:shd w:val="clear" w:color="auto" w:fill="B8CCE4" w:themeFill="accent1" w:themeFillTint="66"/>
        <w:spacing w:before="0" w:after="120"/>
        <w:ind w:left="270"/>
        <w:jc w:val="center"/>
        <w:rPr>
          <w:sz w:val="24"/>
          <w:szCs w:val="24"/>
          <w:shd w:val="clear" w:color="auto" w:fill="B8CCE4" w:themeFill="accent1" w:themeFillTint="66"/>
          <w:lang w:val="en-US"/>
        </w:rPr>
      </w:pPr>
      <w:bookmarkStart w:id="71" w:name="_Toc198635952"/>
      <w:bookmarkStart w:id="72" w:name="_Toc198636045"/>
      <w:bookmarkStart w:id="73" w:name="_Toc198636498"/>
      <w:r w:rsidRPr="00A45F14">
        <w:rPr>
          <w:sz w:val="24"/>
          <w:szCs w:val="24"/>
          <w:shd w:val="clear" w:color="auto" w:fill="B8CCE4" w:themeFill="accent1" w:themeFillTint="66"/>
          <w:lang w:val="en-US"/>
        </w:rPr>
        <w:t xml:space="preserve">DURATION OF </w:t>
      </w:r>
      <w:bookmarkEnd w:id="69"/>
      <w:r w:rsidRPr="00A45F14">
        <w:rPr>
          <w:sz w:val="24"/>
          <w:szCs w:val="24"/>
          <w:shd w:val="clear" w:color="auto" w:fill="B8CCE4" w:themeFill="accent1" w:themeFillTint="66"/>
          <w:lang w:val="en-US"/>
        </w:rPr>
        <w:t>TECHNICAL CONTROL WORKS</w:t>
      </w:r>
      <w:bookmarkEnd w:id="70"/>
      <w:bookmarkEnd w:id="71"/>
      <w:bookmarkEnd w:id="72"/>
      <w:bookmarkEnd w:id="73"/>
    </w:p>
    <w:p w14:paraId="3FAB0C00" w14:textId="0FBD48E4" w:rsidR="00627B9F" w:rsidRPr="00A45F14" w:rsidRDefault="00627B9F" w:rsidP="005A77F0">
      <w:pPr>
        <w:numPr>
          <w:ilvl w:val="0"/>
          <w:numId w:val="0"/>
        </w:numPr>
        <w:spacing w:before="120" w:beforeAutospacing="0"/>
        <w:jc w:val="both"/>
        <w:rPr>
          <w:rFonts w:eastAsiaTheme="minorHAnsi"/>
          <w:szCs w:val="24"/>
          <w:lang w:val="hy-AM"/>
        </w:rPr>
      </w:pPr>
      <w:bookmarkStart w:id="74" w:name="_Hlk193184873"/>
      <w:r w:rsidRPr="00A45F14">
        <w:rPr>
          <w:rFonts w:eastAsiaTheme="minorHAnsi"/>
          <w:szCs w:val="24"/>
          <w:lang w:val="hy-AM"/>
        </w:rPr>
        <w:t xml:space="preserve">The consultancy services are expected to commence in </w:t>
      </w:r>
      <w:r w:rsidR="00402CA5" w:rsidRPr="00A45F14">
        <w:rPr>
          <w:rFonts w:eastAsiaTheme="minorHAnsi"/>
          <w:b/>
          <w:bCs/>
          <w:szCs w:val="24"/>
          <w:lang w:val="hy-AM"/>
        </w:rPr>
        <w:t xml:space="preserve">December </w:t>
      </w:r>
      <w:r w:rsidRPr="00A45F14">
        <w:rPr>
          <w:rFonts w:eastAsiaTheme="minorHAnsi"/>
          <w:b/>
          <w:bCs/>
          <w:szCs w:val="24"/>
          <w:lang w:val="hy-AM"/>
        </w:rPr>
        <w:t>2025</w:t>
      </w:r>
      <w:r w:rsidRPr="00A45F14">
        <w:rPr>
          <w:rFonts w:eastAsiaTheme="minorHAnsi"/>
          <w:szCs w:val="24"/>
          <w:lang w:val="hy-AM"/>
        </w:rPr>
        <w:t xml:space="preserve">. The total duration of the services will be up to a maximum of </w:t>
      </w:r>
      <w:r w:rsidRPr="00A45F14">
        <w:rPr>
          <w:rFonts w:eastAsiaTheme="minorHAnsi"/>
          <w:b/>
          <w:bCs/>
          <w:szCs w:val="24"/>
          <w:lang w:val="hy-AM"/>
        </w:rPr>
        <w:t xml:space="preserve">twenty-four (24) calendar months </w:t>
      </w:r>
      <w:r w:rsidRPr="00A45F14">
        <w:rPr>
          <w:rFonts w:eastAsiaTheme="minorHAnsi"/>
          <w:szCs w:val="24"/>
          <w:lang w:val="hy-AM"/>
        </w:rPr>
        <w:t>, calculated from the date of commencement of work by the Contractor(s) (</w:t>
      </w:r>
      <w:r w:rsidR="001B320A" w:rsidRPr="00A45F14">
        <w:rPr>
          <w:b/>
          <w:szCs w:val="24"/>
          <w:lang w:val="hy-AM"/>
        </w:rPr>
        <w:t>the list of contracts and detailed descriptions of the packages are provided in Annex-A</w:t>
      </w:r>
      <w:r w:rsidR="00995BC6" w:rsidRPr="00A45F14">
        <w:rPr>
          <w:b/>
          <w:szCs w:val="24"/>
          <w:lang w:val="hy-AM"/>
        </w:rPr>
        <w:t xml:space="preserve"> </w:t>
      </w:r>
      <w:r w:rsidR="001B320A" w:rsidRPr="00A45F14">
        <w:rPr>
          <w:b/>
          <w:szCs w:val="24"/>
          <w:lang w:val="hy-AM"/>
        </w:rPr>
        <w:t xml:space="preserve">to this </w:t>
      </w:r>
      <w:r w:rsidR="00133096" w:rsidRPr="00A45F14">
        <w:rPr>
          <w:b/>
          <w:szCs w:val="24"/>
          <w:lang w:val="en-US"/>
        </w:rPr>
        <w:t>TOR</w:t>
      </w:r>
      <w:r w:rsidR="00133096" w:rsidRPr="00A45F14">
        <w:rPr>
          <w:b/>
          <w:szCs w:val="24"/>
          <w:lang w:val="hy-AM"/>
        </w:rPr>
        <w:t xml:space="preserve"> </w:t>
      </w:r>
      <w:r w:rsidR="001B320A" w:rsidRPr="00A45F14">
        <w:rPr>
          <w:b/>
          <w:szCs w:val="24"/>
          <w:lang w:val="hy-AM"/>
        </w:rPr>
        <w:t>below</w:t>
      </w:r>
      <w:r w:rsidR="001B320A" w:rsidRPr="00A45F14">
        <w:rPr>
          <w:rFonts w:eastAsiaTheme="minorHAnsi"/>
          <w:szCs w:val="24"/>
          <w:lang w:val="hy-AM"/>
        </w:rPr>
        <w:t>)</w:t>
      </w:r>
      <w:bookmarkEnd w:id="74"/>
      <w:r w:rsidRPr="00A45F14">
        <w:rPr>
          <w:rFonts w:eastAsiaTheme="minorHAnsi"/>
          <w:szCs w:val="24"/>
          <w:lang w:val="hy-AM"/>
        </w:rPr>
        <w:t>.</w:t>
      </w:r>
    </w:p>
    <w:p w14:paraId="119EF755" w14:textId="10D7E611" w:rsidR="00890C24" w:rsidRPr="00A45F14" w:rsidRDefault="00C26377" w:rsidP="005A77F0">
      <w:pPr>
        <w:numPr>
          <w:ilvl w:val="0"/>
          <w:numId w:val="0"/>
        </w:numPr>
        <w:spacing w:before="120" w:beforeAutospacing="0"/>
        <w:jc w:val="both"/>
        <w:rPr>
          <w:rFonts w:eastAsiaTheme="minorHAnsi"/>
          <w:szCs w:val="24"/>
          <w:lang w:val="hy-AM"/>
        </w:rPr>
      </w:pPr>
      <w:r w:rsidRPr="00A45F14">
        <w:rPr>
          <w:szCs w:val="24"/>
          <w:lang w:val="hy-AM"/>
        </w:rPr>
        <w:t xml:space="preserve">The </w:t>
      </w:r>
      <w:r w:rsidR="009C53D2" w:rsidRPr="00A45F14">
        <w:rPr>
          <w:szCs w:val="24"/>
          <w:lang w:val="hy-AM"/>
        </w:rPr>
        <w:t xml:space="preserve">Defects Liability Period </w:t>
      </w:r>
      <w:r w:rsidRPr="00A45F14">
        <w:rPr>
          <w:szCs w:val="24"/>
          <w:lang w:val="hy-AM"/>
        </w:rPr>
        <w:t xml:space="preserve">(DLP) under each construction and works contract will be </w:t>
      </w:r>
      <w:r w:rsidRPr="00A45F14">
        <w:rPr>
          <w:b/>
          <w:bCs/>
          <w:szCs w:val="24"/>
          <w:lang w:val="hy-AM"/>
        </w:rPr>
        <w:t xml:space="preserve">365 (three hundred and sixty-five) calendar days </w:t>
      </w:r>
      <w:r w:rsidRPr="00A45F14">
        <w:rPr>
          <w:szCs w:val="24"/>
          <w:lang w:val="hy-AM"/>
        </w:rPr>
        <w:t>after the issuance of the "Works Acceptance Certificate".</w:t>
      </w:r>
      <w:r w:rsidR="00F92B51" w:rsidRPr="00A45F14">
        <w:rPr>
          <w:rFonts w:eastAsiaTheme="minorHAnsi"/>
          <w:szCs w:val="24"/>
          <w:lang w:val="hy-AM"/>
        </w:rPr>
        <w:t xml:space="preserve"> </w:t>
      </w:r>
    </w:p>
    <w:p w14:paraId="559B0D09" w14:textId="0D227E58" w:rsidR="00655D44" w:rsidRPr="00A45F14" w:rsidRDefault="00655D44" w:rsidP="005A77F0">
      <w:pPr>
        <w:numPr>
          <w:ilvl w:val="0"/>
          <w:numId w:val="0"/>
        </w:numPr>
        <w:spacing w:before="120" w:beforeAutospacing="0"/>
        <w:jc w:val="both"/>
        <w:rPr>
          <w:b/>
          <w:szCs w:val="24"/>
          <w:lang w:val="hy-AM"/>
        </w:rPr>
      </w:pPr>
      <w:bookmarkStart w:id="75" w:name="_Hlk191394543"/>
      <w:bookmarkStart w:id="76" w:name="_Hlk193184701"/>
      <w:r w:rsidRPr="00A45F14">
        <w:rPr>
          <w:b/>
          <w:szCs w:val="24"/>
          <w:lang w:val="hy-AM"/>
        </w:rPr>
        <w:t xml:space="preserve">During the Defects </w:t>
      </w:r>
      <w:r w:rsidR="009C53D2" w:rsidRPr="00A45F14">
        <w:rPr>
          <w:b/>
          <w:szCs w:val="24"/>
          <w:lang w:val="hy-AM"/>
        </w:rPr>
        <w:t>Liability</w:t>
      </w:r>
      <w:r w:rsidRPr="00A45F14">
        <w:rPr>
          <w:b/>
          <w:szCs w:val="24"/>
          <w:lang w:val="hy-AM"/>
        </w:rPr>
        <w:t xml:space="preserve"> Period, the Consultant must:</w:t>
      </w:r>
    </w:p>
    <w:bookmarkEnd w:id="75"/>
    <w:bookmarkEnd w:id="76"/>
    <w:p w14:paraId="6EF4F76A" w14:textId="4A5DD05B" w:rsidR="00DB7463" w:rsidRPr="00A45F14" w:rsidRDefault="00DB7463">
      <w:pPr>
        <w:pStyle w:val="ListParagraph"/>
        <w:numPr>
          <w:ilvl w:val="0"/>
          <w:numId w:val="15"/>
        </w:numPr>
        <w:tabs>
          <w:tab w:val="left" w:pos="284"/>
          <w:tab w:val="left" w:pos="450"/>
          <w:tab w:val="left" w:pos="851"/>
          <w:tab w:val="left" w:pos="993"/>
        </w:tabs>
        <w:spacing w:before="0" w:beforeAutospacing="0" w:after="0"/>
        <w:ind w:left="360" w:hanging="270"/>
        <w:jc w:val="both"/>
        <w:rPr>
          <w:szCs w:val="24"/>
          <w:lang w:val="hy-AM"/>
        </w:rPr>
      </w:pPr>
      <w:r w:rsidRPr="00A45F14">
        <w:rPr>
          <w:szCs w:val="24"/>
          <w:lang w:val="hy-AM"/>
        </w:rPr>
        <w:t xml:space="preserve">Secure necessary </w:t>
      </w:r>
      <w:r w:rsidRPr="00A45F14">
        <w:rPr>
          <w:color w:val="FF0000"/>
          <w:szCs w:val="24"/>
          <w:lang w:val="hy-AM"/>
        </w:rPr>
        <w:t xml:space="preserve"> </w:t>
      </w:r>
      <w:r w:rsidRPr="00A45F14">
        <w:rPr>
          <w:szCs w:val="24"/>
          <w:lang w:val="hy-AM"/>
        </w:rPr>
        <w:t>experts (team leader, relevant specialist, (depending on the nature of the work) availability const</w:t>
      </w:r>
      <w:r w:rsidR="007959A5" w:rsidRPr="00A45F14">
        <w:rPr>
          <w:szCs w:val="24"/>
          <w:lang w:val="hy-AM"/>
        </w:rPr>
        <w:t>ruction in the public square(s),</w:t>
      </w:r>
    </w:p>
    <w:p w14:paraId="7A220110" w14:textId="3AE14909" w:rsidR="00712512" w:rsidRPr="00A45F14" w:rsidRDefault="00BB3087">
      <w:pPr>
        <w:pStyle w:val="ListParagraph"/>
        <w:numPr>
          <w:ilvl w:val="0"/>
          <w:numId w:val="15"/>
        </w:numPr>
        <w:tabs>
          <w:tab w:val="left" w:pos="284"/>
          <w:tab w:val="left" w:pos="450"/>
          <w:tab w:val="left" w:pos="851"/>
          <w:tab w:val="left" w:pos="993"/>
        </w:tabs>
        <w:spacing w:before="0" w:beforeAutospacing="0" w:after="0"/>
        <w:ind w:left="360" w:hanging="270"/>
        <w:jc w:val="both"/>
        <w:rPr>
          <w:szCs w:val="24"/>
          <w:lang w:val="hy-AM"/>
        </w:rPr>
      </w:pPr>
      <w:r w:rsidRPr="00A45F14">
        <w:rPr>
          <w:szCs w:val="24"/>
          <w:lang w:val="hy-AM"/>
        </w:rPr>
        <w:t xml:space="preserve">In the event of identified deficiencies, the contractor shall pay a penalty to the client for failure to fulfill or improper fulfillment of its obligations, in the amount of actual </w:t>
      </w:r>
      <w:r w:rsidRPr="00A45F14">
        <w:rPr>
          <w:szCs w:val="24"/>
          <w:lang w:val="hy-AM"/>
        </w:rPr>
        <w:lastRenderedPageBreak/>
        <w:t>expenses incurred by either the contractor or the client for the eliminati</w:t>
      </w:r>
      <w:r w:rsidR="007959A5" w:rsidRPr="00A45F14">
        <w:rPr>
          <w:szCs w:val="24"/>
          <w:lang w:val="hy-AM"/>
        </w:rPr>
        <w:t>on of the identified deficiency,</w:t>
      </w:r>
    </w:p>
    <w:p w14:paraId="7F284957" w14:textId="0D1A784D" w:rsidR="00DB7463" w:rsidRPr="00A45F14" w:rsidRDefault="00DB7463">
      <w:pPr>
        <w:pStyle w:val="ListParagraph"/>
        <w:numPr>
          <w:ilvl w:val="1"/>
          <w:numId w:val="15"/>
        </w:numPr>
        <w:tabs>
          <w:tab w:val="left" w:pos="284"/>
          <w:tab w:val="left" w:pos="450"/>
          <w:tab w:val="left" w:pos="851"/>
          <w:tab w:val="left" w:pos="993"/>
          <w:tab w:val="left" w:pos="1134"/>
        </w:tabs>
        <w:spacing w:before="0" w:beforeAutospacing="0" w:after="0"/>
        <w:ind w:left="360" w:hanging="270"/>
        <w:jc w:val="both"/>
        <w:rPr>
          <w:szCs w:val="24"/>
          <w:lang w:val="hy-AM"/>
        </w:rPr>
      </w:pPr>
      <w:r w:rsidRPr="00A45F14">
        <w:rPr>
          <w:szCs w:val="24"/>
          <w:lang w:val="hy-AM"/>
        </w:rPr>
        <w:t>In all cases, ensure the mandatory presence of relevant experts at the construction site, at the Client's first request and a</w:t>
      </w:r>
      <w:r w:rsidR="007959A5" w:rsidRPr="00A45F14">
        <w:rPr>
          <w:szCs w:val="24"/>
          <w:lang w:val="hy-AM"/>
        </w:rPr>
        <w:t>ccording to the agreed schedule,</w:t>
      </w:r>
    </w:p>
    <w:p w14:paraId="47929B9F" w14:textId="0D3E4C60" w:rsidR="00DB7463" w:rsidRPr="00A45F14" w:rsidRDefault="00DB7463">
      <w:pPr>
        <w:pStyle w:val="ListParagraph"/>
        <w:numPr>
          <w:ilvl w:val="1"/>
          <w:numId w:val="15"/>
        </w:numPr>
        <w:tabs>
          <w:tab w:val="left" w:pos="1134"/>
        </w:tabs>
        <w:spacing w:before="0" w:beforeAutospacing="0" w:after="0"/>
        <w:ind w:left="360" w:hanging="270"/>
        <w:jc w:val="both"/>
        <w:rPr>
          <w:szCs w:val="24"/>
          <w:lang w:val="hy-AM"/>
        </w:rPr>
      </w:pPr>
      <w:r w:rsidRPr="00A45F14">
        <w:rPr>
          <w:szCs w:val="24"/>
          <w:lang w:val="hy-AM"/>
        </w:rPr>
        <w:t>Provide a written conclusion</w:t>
      </w:r>
      <w:r w:rsidR="00BB3087" w:rsidRPr="00A45F14">
        <w:rPr>
          <w:szCs w:val="24"/>
          <w:lang w:val="hy-AM"/>
        </w:rPr>
        <w:t xml:space="preserve"> </w:t>
      </w:r>
      <w:r w:rsidRPr="00A45F14">
        <w:rPr>
          <w:szCs w:val="24"/>
          <w:lang w:val="hy-AM"/>
        </w:rPr>
        <w:t xml:space="preserve">To the client </w:t>
      </w:r>
      <w:r w:rsidR="007959A5" w:rsidRPr="00A45F14">
        <w:rPr>
          <w:szCs w:val="24"/>
          <w:lang w:val="hy-AM"/>
        </w:rPr>
        <w:t>found about eliminating defects</w:t>
      </w:r>
      <w:r w:rsidRPr="00A45F14">
        <w:rPr>
          <w:szCs w:val="24"/>
          <w:lang w:val="hy-AM"/>
        </w:rPr>
        <w:t>.</w:t>
      </w:r>
    </w:p>
    <w:p w14:paraId="44832472" w14:textId="77777777" w:rsidR="00A45F14" w:rsidRDefault="00A45F14" w:rsidP="005A77F0">
      <w:pPr>
        <w:numPr>
          <w:ilvl w:val="0"/>
          <w:numId w:val="0"/>
        </w:numPr>
        <w:spacing w:before="120" w:beforeAutospacing="0"/>
        <w:jc w:val="both"/>
        <w:rPr>
          <w:b/>
          <w:szCs w:val="24"/>
          <w:lang w:val="hy-AM"/>
        </w:rPr>
      </w:pPr>
      <w:bookmarkStart w:id="77" w:name="_Hlk193185091"/>
    </w:p>
    <w:p w14:paraId="4369C907" w14:textId="0D4FABEC" w:rsidR="00B61662" w:rsidRPr="00A45F14" w:rsidRDefault="00B61662" w:rsidP="005A77F0">
      <w:pPr>
        <w:numPr>
          <w:ilvl w:val="0"/>
          <w:numId w:val="0"/>
        </w:numPr>
        <w:spacing w:before="120" w:beforeAutospacing="0"/>
        <w:jc w:val="both"/>
        <w:rPr>
          <w:b/>
          <w:szCs w:val="24"/>
          <w:lang w:val="hy-AM"/>
        </w:rPr>
      </w:pPr>
      <w:r w:rsidRPr="00A45F14">
        <w:rPr>
          <w:b/>
          <w:szCs w:val="24"/>
          <w:lang w:val="hy-AM"/>
        </w:rPr>
        <w:t>The Consultant has to prepare his Financial Proposal for Time-Based contract based on that period and conditions.</w:t>
      </w:r>
    </w:p>
    <w:p w14:paraId="57A6F5B7" w14:textId="391A7C0C" w:rsidR="00EA6BEE" w:rsidRPr="00A45F14" w:rsidRDefault="000012EA" w:rsidP="0021151F">
      <w:pPr>
        <w:numPr>
          <w:ilvl w:val="0"/>
          <w:numId w:val="0"/>
        </w:numPr>
        <w:spacing w:before="0" w:beforeAutospacing="0" w:after="200"/>
        <w:jc w:val="right"/>
        <w:rPr>
          <w:szCs w:val="24"/>
        </w:rPr>
      </w:pPr>
      <w:r w:rsidRPr="00A45F14">
        <w:rPr>
          <w:szCs w:val="24"/>
          <w:lang w:val="eu-ES"/>
        </w:rPr>
        <w:br w:type="page"/>
      </w:r>
      <w:bookmarkEnd w:id="77"/>
      <w:r w:rsidR="00F75374" w:rsidRPr="00A45F14">
        <w:rPr>
          <w:szCs w:val="24"/>
        </w:rPr>
        <w:lastRenderedPageBreak/>
        <w:t>APPENDICES</w:t>
      </w:r>
    </w:p>
    <w:p w14:paraId="76A2E4BA" w14:textId="36B33CCE" w:rsidR="00DA1DFB" w:rsidRPr="00A45F14" w:rsidRDefault="00D255CD" w:rsidP="002F4138">
      <w:pPr>
        <w:numPr>
          <w:ilvl w:val="0"/>
          <w:numId w:val="0"/>
        </w:numPr>
        <w:spacing w:before="120" w:beforeAutospacing="0"/>
        <w:jc w:val="center"/>
        <w:rPr>
          <w:b/>
          <w:bCs/>
          <w:szCs w:val="24"/>
          <w:lang w:val="en-US" w:eastAsia="hr-BA"/>
        </w:rPr>
      </w:pPr>
      <w:r w:rsidRPr="00A45F14">
        <w:rPr>
          <w:b/>
          <w:bCs/>
          <w:szCs w:val="24"/>
          <w:lang w:eastAsia="hr-BA"/>
        </w:rPr>
        <w:t xml:space="preserve">Appendix </w:t>
      </w:r>
      <w:r w:rsidR="003227FA" w:rsidRPr="00A45F14">
        <w:rPr>
          <w:b/>
          <w:bCs/>
          <w:szCs w:val="24"/>
        </w:rPr>
        <w:t xml:space="preserve">- </w:t>
      </w:r>
      <w:r w:rsidR="00970B07" w:rsidRPr="00A45F14">
        <w:rPr>
          <w:b/>
          <w:bCs/>
          <w:szCs w:val="24"/>
          <w:lang w:val="en-US"/>
        </w:rPr>
        <w:t>A</w:t>
      </w:r>
    </w:p>
    <w:p w14:paraId="124EBEE5" w14:textId="69695B1C" w:rsidR="00627B9F" w:rsidRPr="00A45F14" w:rsidRDefault="00C236A5" w:rsidP="002F4138">
      <w:pPr>
        <w:numPr>
          <w:ilvl w:val="0"/>
          <w:numId w:val="0"/>
        </w:numPr>
        <w:spacing w:before="120" w:beforeAutospacing="0" w:after="240"/>
        <w:jc w:val="center"/>
        <w:rPr>
          <w:b/>
          <w:bCs/>
          <w:szCs w:val="24"/>
          <w:lang w:eastAsia="hr-BA"/>
        </w:rPr>
      </w:pPr>
      <w:r w:rsidRPr="00A45F14">
        <w:rPr>
          <w:b/>
          <w:bCs/>
          <w:szCs w:val="24"/>
          <w:lang w:eastAsia="hr-BA"/>
        </w:rPr>
        <w:t>LIST OF CONTRACTS AND DETAILED DESCRIPTIONS OF PACKAGE</w:t>
      </w:r>
    </w:p>
    <w:tbl>
      <w:tblPr>
        <w:tblStyle w:val="TableGrid"/>
        <w:tblW w:w="10780" w:type="dxa"/>
        <w:tblInd w:w="-856" w:type="dxa"/>
        <w:tblLook w:val="04A0" w:firstRow="1" w:lastRow="0" w:firstColumn="1" w:lastColumn="0" w:noHBand="0" w:noVBand="1"/>
      </w:tblPr>
      <w:tblGrid>
        <w:gridCol w:w="1419"/>
        <w:gridCol w:w="4522"/>
        <w:gridCol w:w="2398"/>
        <w:gridCol w:w="2441"/>
      </w:tblGrid>
      <w:tr w:rsidR="00130AC3" w:rsidRPr="00A45F14" w14:paraId="6FBBE075" w14:textId="77777777" w:rsidTr="00092C01">
        <w:tc>
          <w:tcPr>
            <w:tcW w:w="1419" w:type="dxa"/>
            <w:shd w:val="clear" w:color="auto" w:fill="DBE5F1" w:themeFill="accent1" w:themeFillTint="33"/>
            <w:vAlign w:val="center"/>
          </w:tcPr>
          <w:p w14:paraId="72A548C5" w14:textId="77777777" w:rsidR="00907B1C" w:rsidRPr="00A45F14" w:rsidRDefault="00907B1C" w:rsidP="00092C01">
            <w:pPr>
              <w:numPr>
                <w:ilvl w:val="0"/>
                <w:numId w:val="0"/>
              </w:numPr>
              <w:spacing w:before="0" w:beforeAutospacing="0" w:after="0"/>
              <w:jc w:val="center"/>
              <w:rPr>
                <w:b/>
                <w:bCs/>
                <w:sz w:val="22"/>
                <w:szCs w:val="22"/>
              </w:rPr>
            </w:pPr>
            <w:r w:rsidRPr="00A45F14">
              <w:rPr>
                <w:b/>
                <w:bCs/>
                <w:sz w:val="22"/>
                <w:szCs w:val="22"/>
              </w:rPr>
              <w:t>#</w:t>
            </w:r>
          </w:p>
        </w:tc>
        <w:tc>
          <w:tcPr>
            <w:tcW w:w="4522" w:type="dxa"/>
            <w:shd w:val="clear" w:color="auto" w:fill="DBE5F1" w:themeFill="accent1" w:themeFillTint="33"/>
            <w:vAlign w:val="center"/>
          </w:tcPr>
          <w:p w14:paraId="49E59B56" w14:textId="1B9712A0" w:rsidR="00907B1C" w:rsidRPr="00A45F14" w:rsidRDefault="00D129F1" w:rsidP="00092C01">
            <w:pPr>
              <w:numPr>
                <w:ilvl w:val="0"/>
                <w:numId w:val="0"/>
              </w:numPr>
              <w:spacing w:before="0" w:beforeAutospacing="0" w:after="0"/>
              <w:jc w:val="center"/>
              <w:rPr>
                <w:b/>
                <w:bCs/>
                <w:sz w:val="22"/>
                <w:szCs w:val="22"/>
              </w:rPr>
            </w:pPr>
            <w:r w:rsidRPr="00A45F14">
              <w:rPr>
                <w:b/>
                <w:bCs/>
                <w:sz w:val="22"/>
                <w:szCs w:val="22"/>
              </w:rPr>
              <w:t>Package/</w:t>
            </w:r>
            <w:r w:rsidR="00907B1C" w:rsidRPr="00A45F14">
              <w:rPr>
                <w:b/>
                <w:bCs/>
                <w:sz w:val="22"/>
                <w:szCs w:val="22"/>
              </w:rPr>
              <w:t>Contract</w:t>
            </w:r>
            <w:r w:rsidRPr="00A45F14">
              <w:rPr>
                <w:b/>
                <w:bCs/>
                <w:sz w:val="22"/>
                <w:szCs w:val="22"/>
              </w:rPr>
              <w:t>(s)</w:t>
            </w:r>
            <w:r w:rsidR="00907B1C" w:rsidRPr="00A45F14">
              <w:rPr>
                <w:b/>
                <w:bCs/>
                <w:sz w:val="22"/>
                <w:szCs w:val="22"/>
              </w:rPr>
              <w:t xml:space="preserve"> name</w:t>
            </w:r>
            <w:r w:rsidRPr="00A45F14">
              <w:rPr>
                <w:b/>
                <w:bCs/>
                <w:sz w:val="22"/>
                <w:szCs w:val="22"/>
              </w:rPr>
              <w:t xml:space="preserve"> and </w:t>
            </w:r>
            <w:r w:rsidR="00733902" w:rsidRPr="00A45F14">
              <w:rPr>
                <w:b/>
                <w:bCs/>
                <w:sz w:val="22"/>
                <w:szCs w:val="22"/>
              </w:rPr>
              <w:t>Ref Nos.</w:t>
            </w:r>
          </w:p>
        </w:tc>
        <w:tc>
          <w:tcPr>
            <w:tcW w:w="2398" w:type="dxa"/>
            <w:shd w:val="clear" w:color="auto" w:fill="DBE5F1" w:themeFill="accent1" w:themeFillTint="33"/>
            <w:vAlign w:val="center"/>
          </w:tcPr>
          <w:p w14:paraId="6F8C670E" w14:textId="77777777" w:rsidR="007426A4" w:rsidRPr="00A45F14" w:rsidRDefault="00907B1C" w:rsidP="00092C01">
            <w:pPr>
              <w:numPr>
                <w:ilvl w:val="0"/>
                <w:numId w:val="0"/>
              </w:numPr>
              <w:spacing w:before="0" w:beforeAutospacing="0" w:after="0"/>
              <w:jc w:val="center"/>
              <w:rPr>
                <w:b/>
                <w:bCs/>
                <w:sz w:val="22"/>
                <w:szCs w:val="22"/>
              </w:rPr>
            </w:pPr>
            <w:r w:rsidRPr="00A45F14">
              <w:rPr>
                <w:b/>
                <w:bCs/>
                <w:sz w:val="22"/>
                <w:szCs w:val="22"/>
              </w:rPr>
              <w:t>The total completion time for all work</w:t>
            </w:r>
          </w:p>
          <w:p w14:paraId="08851022" w14:textId="42360C5A" w:rsidR="00907B1C" w:rsidRPr="00A45F14" w:rsidRDefault="00907B1C" w:rsidP="00092C01">
            <w:pPr>
              <w:numPr>
                <w:ilvl w:val="0"/>
                <w:numId w:val="0"/>
              </w:numPr>
              <w:spacing w:before="0" w:beforeAutospacing="0" w:after="0"/>
              <w:jc w:val="center"/>
              <w:rPr>
                <w:b/>
                <w:bCs/>
                <w:sz w:val="22"/>
                <w:szCs w:val="22"/>
              </w:rPr>
            </w:pPr>
            <w:r w:rsidRPr="00A45F14">
              <w:rPr>
                <w:b/>
                <w:bCs/>
                <w:sz w:val="22"/>
                <w:szCs w:val="22"/>
              </w:rPr>
              <w:t>starting from start date</w:t>
            </w:r>
          </w:p>
        </w:tc>
        <w:tc>
          <w:tcPr>
            <w:tcW w:w="2441" w:type="dxa"/>
            <w:shd w:val="clear" w:color="auto" w:fill="DBE5F1" w:themeFill="accent1" w:themeFillTint="33"/>
            <w:vAlign w:val="center"/>
          </w:tcPr>
          <w:p w14:paraId="73C88C50" w14:textId="77777777" w:rsidR="00907B1C" w:rsidRPr="00A45F14" w:rsidRDefault="00907B1C" w:rsidP="00092C01">
            <w:pPr>
              <w:numPr>
                <w:ilvl w:val="0"/>
                <w:numId w:val="0"/>
              </w:numPr>
              <w:spacing w:before="0" w:beforeAutospacing="0" w:after="0"/>
              <w:jc w:val="center"/>
              <w:rPr>
                <w:b/>
                <w:bCs/>
                <w:sz w:val="22"/>
                <w:szCs w:val="22"/>
              </w:rPr>
            </w:pPr>
            <w:r w:rsidRPr="00A45F14">
              <w:rPr>
                <w:b/>
                <w:bCs/>
                <w:sz w:val="22"/>
                <w:szCs w:val="22"/>
              </w:rPr>
              <w:t>Acquaintance</w:t>
            </w:r>
          </w:p>
        </w:tc>
      </w:tr>
      <w:tr w:rsidR="00B76C4D" w:rsidRPr="00A45F14" w14:paraId="74FCCBEA" w14:textId="77777777" w:rsidTr="00092C01">
        <w:tc>
          <w:tcPr>
            <w:tcW w:w="1419" w:type="dxa"/>
            <w:vAlign w:val="center"/>
          </w:tcPr>
          <w:p w14:paraId="4978F099" w14:textId="626BAAFD" w:rsidR="00B76C4D" w:rsidRPr="00A45F14" w:rsidRDefault="00B76C4D" w:rsidP="00092C01">
            <w:pPr>
              <w:numPr>
                <w:ilvl w:val="0"/>
                <w:numId w:val="0"/>
              </w:numPr>
              <w:rPr>
                <w:sz w:val="22"/>
                <w:szCs w:val="22"/>
              </w:rPr>
            </w:pPr>
            <w:r w:rsidRPr="00A45F14">
              <w:rPr>
                <w:sz w:val="22"/>
                <w:szCs w:val="22"/>
              </w:rPr>
              <w:t>Package #1</w:t>
            </w:r>
          </w:p>
        </w:tc>
        <w:tc>
          <w:tcPr>
            <w:tcW w:w="9361" w:type="dxa"/>
            <w:gridSpan w:val="3"/>
            <w:vAlign w:val="center"/>
          </w:tcPr>
          <w:p w14:paraId="2CF959F5" w14:textId="4E188BA2" w:rsidR="00B76C4D" w:rsidRPr="00A45F14" w:rsidRDefault="00B76C4D" w:rsidP="00092C01">
            <w:pPr>
              <w:numPr>
                <w:ilvl w:val="0"/>
                <w:numId w:val="0"/>
              </w:numPr>
              <w:rPr>
                <w:sz w:val="22"/>
                <w:szCs w:val="22"/>
              </w:rPr>
            </w:pPr>
            <w:r w:rsidRPr="00A45F14">
              <w:rPr>
                <w:sz w:val="22"/>
                <w:szCs w:val="22"/>
              </w:rPr>
              <w:t>"Seismic retrofitting, energy efficiency improvement and reconstruction work of kindergartens No. 17, 39, 46, 72, 93</w:t>
            </w:r>
            <w:r w:rsidR="004B6F20">
              <w:rPr>
                <w:sz w:val="22"/>
                <w:szCs w:val="22"/>
              </w:rPr>
              <w:t>,</w:t>
            </w:r>
            <w:r w:rsidRPr="00A45F14">
              <w:rPr>
                <w:sz w:val="22"/>
                <w:szCs w:val="22"/>
              </w:rPr>
              <w:t xml:space="preserve"> </w:t>
            </w:r>
            <w:r w:rsidR="004B6F20" w:rsidRPr="00A45F14">
              <w:rPr>
                <w:sz w:val="22"/>
                <w:szCs w:val="22"/>
              </w:rPr>
              <w:t>133</w:t>
            </w:r>
            <w:r w:rsidR="004B6F20">
              <w:rPr>
                <w:sz w:val="22"/>
                <w:szCs w:val="22"/>
              </w:rPr>
              <w:t xml:space="preserve"> </w:t>
            </w:r>
            <w:r w:rsidRPr="00A45F14">
              <w:rPr>
                <w:sz w:val="22"/>
                <w:szCs w:val="22"/>
              </w:rPr>
              <w:t xml:space="preserve">and </w:t>
            </w:r>
            <w:r w:rsidR="004B6F20">
              <w:rPr>
                <w:sz w:val="22"/>
                <w:szCs w:val="22"/>
              </w:rPr>
              <w:t>64</w:t>
            </w:r>
            <w:r w:rsidRPr="00A45F14">
              <w:rPr>
                <w:sz w:val="22"/>
                <w:szCs w:val="22"/>
              </w:rPr>
              <w:t xml:space="preserve"> (consisting of 7 lots)" (YEEP-II/ICB/CW-25/001)</w:t>
            </w:r>
          </w:p>
        </w:tc>
      </w:tr>
      <w:tr w:rsidR="001F124D" w:rsidRPr="00A45F14" w14:paraId="0BC7E677" w14:textId="77777777" w:rsidTr="00092C01">
        <w:tc>
          <w:tcPr>
            <w:tcW w:w="1419" w:type="dxa"/>
            <w:vAlign w:val="center"/>
          </w:tcPr>
          <w:p w14:paraId="159ECB0A" w14:textId="3F5982EC" w:rsidR="001F124D" w:rsidRPr="00A45F14" w:rsidRDefault="001F124D" w:rsidP="00092C01">
            <w:pPr>
              <w:numPr>
                <w:ilvl w:val="0"/>
                <w:numId w:val="0"/>
              </w:numPr>
              <w:rPr>
                <w:sz w:val="22"/>
                <w:szCs w:val="22"/>
              </w:rPr>
            </w:pPr>
            <w:r w:rsidRPr="00A45F14">
              <w:rPr>
                <w:sz w:val="22"/>
                <w:szCs w:val="22"/>
              </w:rPr>
              <w:t>Lot 1</w:t>
            </w:r>
          </w:p>
        </w:tc>
        <w:tc>
          <w:tcPr>
            <w:tcW w:w="4522" w:type="dxa"/>
            <w:vAlign w:val="center"/>
          </w:tcPr>
          <w:p w14:paraId="0F36D7A8" w14:textId="467AA8F9" w:rsidR="001F124D" w:rsidRPr="00A45F14" w:rsidRDefault="001D021E" w:rsidP="00092C01">
            <w:pPr>
              <w:numPr>
                <w:ilvl w:val="0"/>
                <w:numId w:val="0"/>
              </w:numPr>
              <w:rPr>
                <w:sz w:val="22"/>
                <w:szCs w:val="22"/>
              </w:rPr>
            </w:pPr>
            <w:r w:rsidRPr="00A45F14">
              <w:rPr>
                <w:sz w:val="22"/>
                <w:szCs w:val="22"/>
              </w:rPr>
              <w:t>"</w:t>
            </w:r>
            <w:r w:rsidR="001F124D" w:rsidRPr="00A45F14">
              <w:rPr>
                <w:sz w:val="22"/>
                <w:szCs w:val="22"/>
              </w:rPr>
              <w:t>Seismic retrofitting, energy efficiency improvement and reconstruction works</w:t>
            </w:r>
            <w:r w:rsidRPr="00A45F14">
              <w:rPr>
                <w:sz w:val="22"/>
                <w:szCs w:val="22"/>
              </w:rPr>
              <w:t xml:space="preserve"> of Nursery-Kindergarten No. 17"</w:t>
            </w:r>
            <w:r w:rsidR="001F124D" w:rsidRPr="00A45F14">
              <w:rPr>
                <w:sz w:val="22"/>
                <w:szCs w:val="22"/>
              </w:rPr>
              <w:t xml:space="preserve"> (YEEP-II/ICB/CW-25/001-1)</w:t>
            </w:r>
          </w:p>
          <w:p w14:paraId="3FD3A240" w14:textId="3DF2D850" w:rsidR="001F124D" w:rsidRPr="00A45F14" w:rsidRDefault="001F124D" w:rsidP="00092C01">
            <w:pPr>
              <w:numPr>
                <w:ilvl w:val="0"/>
                <w:numId w:val="0"/>
              </w:numPr>
              <w:rPr>
                <w:sz w:val="22"/>
                <w:szCs w:val="22"/>
              </w:rPr>
            </w:pPr>
            <w:r w:rsidRPr="00A45F14">
              <w:rPr>
                <w:sz w:val="22"/>
                <w:szCs w:val="22"/>
              </w:rPr>
              <w:t>(</w:t>
            </w:r>
            <w:r w:rsidR="007426A4" w:rsidRPr="00A45F14">
              <w:rPr>
                <w:sz w:val="22"/>
                <w:szCs w:val="22"/>
              </w:rPr>
              <w:t>A</w:t>
            </w:r>
            <w:r w:rsidRPr="00A45F14">
              <w:rPr>
                <w:sz w:val="22"/>
                <w:szCs w:val="22"/>
              </w:rPr>
              <w:t>ddress: 36a, Tigran Mets Street, Kentron Administrative District, Yerevan, Republic of Armenia)</w:t>
            </w:r>
          </w:p>
          <w:p w14:paraId="3CD5A8FD" w14:textId="405B8578" w:rsidR="001F124D" w:rsidRPr="00A45F14" w:rsidRDefault="001F124D" w:rsidP="00092C01">
            <w:pPr>
              <w:numPr>
                <w:ilvl w:val="0"/>
                <w:numId w:val="0"/>
              </w:numPr>
              <w:rPr>
                <w:sz w:val="22"/>
                <w:szCs w:val="22"/>
              </w:rPr>
            </w:pPr>
          </w:p>
        </w:tc>
        <w:tc>
          <w:tcPr>
            <w:tcW w:w="2398" w:type="dxa"/>
            <w:vAlign w:val="center"/>
          </w:tcPr>
          <w:p w14:paraId="601E61DB" w14:textId="55841FAF" w:rsidR="001F124D" w:rsidRPr="00A45F14" w:rsidRDefault="001F124D" w:rsidP="004B6F20">
            <w:pPr>
              <w:numPr>
                <w:ilvl w:val="0"/>
                <w:numId w:val="0"/>
              </w:numPr>
              <w:jc w:val="center"/>
              <w:rPr>
                <w:sz w:val="22"/>
                <w:szCs w:val="22"/>
              </w:rPr>
            </w:pPr>
            <w:r w:rsidRPr="00A45F14">
              <w:rPr>
                <w:sz w:val="22"/>
                <w:szCs w:val="22"/>
              </w:rPr>
              <w:t>17 (</w:t>
            </w:r>
            <w:r w:rsidR="007426A4" w:rsidRPr="00A45F14">
              <w:rPr>
                <w:sz w:val="22"/>
                <w:szCs w:val="22"/>
              </w:rPr>
              <w:t>seventeen)</w:t>
            </w:r>
            <w:r w:rsidRPr="00A45F14">
              <w:rPr>
                <w:sz w:val="22"/>
                <w:szCs w:val="22"/>
              </w:rPr>
              <w:t xml:space="preserve"> calendar months</w:t>
            </w:r>
          </w:p>
        </w:tc>
        <w:tc>
          <w:tcPr>
            <w:tcW w:w="2441" w:type="dxa"/>
            <w:vMerge w:val="restart"/>
            <w:vAlign w:val="center"/>
          </w:tcPr>
          <w:p w14:paraId="220A33A6" w14:textId="6C990B73" w:rsidR="001F124D" w:rsidRPr="00A45F14" w:rsidRDefault="001F124D" w:rsidP="004B6F20">
            <w:pPr>
              <w:numPr>
                <w:ilvl w:val="0"/>
                <w:numId w:val="0"/>
              </w:numPr>
              <w:jc w:val="center"/>
              <w:rPr>
                <w:sz w:val="22"/>
                <w:szCs w:val="22"/>
              </w:rPr>
            </w:pPr>
            <w:r w:rsidRPr="00A45F14">
              <w:rPr>
                <w:sz w:val="22"/>
                <w:szCs w:val="22"/>
              </w:rPr>
              <w:t>The tender will be conducted in accordance with the International Competitive Bidding (ICB)</w:t>
            </w:r>
            <w:ins w:id="78" w:author="User" w:date="2025-07-15T11:56:00Z">
              <w:r w:rsidR="00402CA5" w:rsidRPr="00A45F14">
                <w:rPr>
                  <w:sz w:val="22"/>
                  <w:szCs w:val="22"/>
                </w:rPr>
                <w:t>, an op</w:t>
              </w:r>
            </w:ins>
            <w:ins w:id="79" w:author="User" w:date="2025-07-15T11:57:00Z">
              <w:r w:rsidR="00402CA5" w:rsidRPr="00A45F14">
                <w:rPr>
                  <w:sz w:val="22"/>
                  <w:szCs w:val="22"/>
                </w:rPr>
                <w:t>en</w:t>
              </w:r>
            </w:ins>
            <w:r w:rsidRPr="00A45F14">
              <w:rPr>
                <w:sz w:val="22"/>
                <w:szCs w:val="22"/>
              </w:rPr>
              <w:t xml:space="preserve"> procedure</w:t>
            </w:r>
            <w:r w:rsidR="001C4F2E" w:rsidRPr="00A45F14">
              <w:rPr>
                <w:sz w:val="22"/>
                <w:szCs w:val="22"/>
              </w:rPr>
              <w:t>s</w:t>
            </w:r>
            <w:r w:rsidRPr="00A45F14">
              <w:rPr>
                <w:sz w:val="22"/>
                <w:szCs w:val="22"/>
              </w:rPr>
              <w:t>. The language of the contracts is English.</w:t>
            </w:r>
          </w:p>
          <w:p w14:paraId="06421B47" w14:textId="2A9ED0BB" w:rsidR="001F124D" w:rsidRPr="00A45F14" w:rsidRDefault="001F124D" w:rsidP="004B6F20">
            <w:pPr>
              <w:numPr>
                <w:ilvl w:val="0"/>
                <w:numId w:val="0"/>
              </w:numPr>
              <w:jc w:val="center"/>
              <w:rPr>
                <w:sz w:val="22"/>
                <w:szCs w:val="22"/>
              </w:rPr>
            </w:pPr>
            <w:r w:rsidRPr="00A45F14">
              <w:rPr>
                <w:sz w:val="22"/>
                <w:szCs w:val="22"/>
              </w:rPr>
              <w:t xml:space="preserve">Contract type: unit </w:t>
            </w:r>
            <w:r w:rsidR="007426A4" w:rsidRPr="00A45F14">
              <w:rPr>
                <w:sz w:val="22"/>
                <w:szCs w:val="22"/>
              </w:rPr>
              <w:t>price-based</w:t>
            </w:r>
            <w:r w:rsidRPr="00A45F14">
              <w:rPr>
                <w:sz w:val="22"/>
                <w:szCs w:val="22"/>
              </w:rPr>
              <w:t xml:space="preserve"> contract.</w:t>
            </w:r>
          </w:p>
          <w:p w14:paraId="7A4BA09F" w14:textId="77777777" w:rsidR="001F124D" w:rsidRPr="00A45F14" w:rsidRDefault="001F124D" w:rsidP="004B6F20">
            <w:pPr>
              <w:numPr>
                <w:ilvl w:val="0"/>
                <w:numId w:val="0"/>
              </w:numPr>
              <w:jc w:val="center"/>
              <w:rPr>
                <w:sz w:val="22"/>
                <w:szCs w:val="22"/>
              </w:rPr>
            </w:pPr>
          </w:p>
          <w:p w14:paraId="089D0B51" w14:textId="7C50C87C" w:rsidR="001F124D" w:rsidRPr="00A45F14" w:rsidRDefault="001F124D" w:rsidP="004B6F20">
            <w:pPr>
              <w:numPr>
                <w:ilvl w:val="0"/>
                <w:numId w:val="0"/>
              </w:numPr>
              <w:jc w:val="center"/>
              <w:rPr>
                <w:sz w:val="22"/>
                <w:szCs w:val="22"/>
              </w:rPr>
            </w:pPr>
            <w:r w:rsidRPr="00A45F14">
              <w:rPr>
                <w:sz w:val="22"/>
                <w:szCs w:val="22"/>
              </w:rPr>
              <w:t>The period for eliminating defects is 365 (three hundred and sixty-five) calendar days after the issuance of the «Work Acceptance Certificate».</w:t>
            </w:r>
          </w:p>
        </w:tc>
      </w:tr>
      <w:tr w:rsidR="001F124D" w:rsidRPr="00A45F14" w14:paraId="6005B670" w14:textId="77777777" w:rsidTr="00092C01">
        <w:tc>
          <w:tcPr>
            <w:tcW w:w="1419" w:type="dxa"/>
            <w:vAlign w:val="center"/>
          </w:tcPr>
          <w:p w14:paraId="0EE11403" w14:textId="25B908E6" w:rsidR="001F124D" w:rsidRPr="00A45F14" w:rsidRDefault="001F124D" w:rsidP="00092C01">
            <w:pPr>
              <w:numPr>
                <w:ilvl w:val="0"/>
                <w:numId w:val="0"/>
              </w:numPr>
              <w:rPr>
                <w:sz w:val="22"/>
                <w:szCs w:val="22"/>
              </w:rPr>
            </w:pPr>
            <w:r w:rsidRPr="00A45F14">
              <w:rPr>
                <w:sz w:val="22"/>
                <w:szCs w:val="22"/>
              </w:rPr>
              <w:t>Lot 2</w:t>
            </w:r>
          </w:p>
        </w:tc>
        <w:tc>
          <w:tcPr>
            <w:tcW w:w="4522" w:type="dxa"/>
            <w:vAlign w:val="center"/>
          </w:tcPr>
          <w:p w14:paraId="17B62BA5" w14:textId="2D3A5D07" w:rsidR="001F124D" w:rsidRPr="00A45F14" w:rsidRDefault="001D021E" w:rsidP="00092C01">
            <w:pPr>
              <w:numPr>
                <w:ilvl w:val="0"/>
                <w:numId w:val="0"/>
              </w:numPr>
              <w:rPr>
                <w:sz w:val="22"/>
                <w:szCs w:val="22"/>
              </w:rPr>
            </w:pPr>
            <w:r w:rsidRPr="00A45F14">
              <w:rPr>
                <w:sz w:val="22"/>
                <w:szCs w:val="22"/>
              </w:rPr>
              <w:t>"</w:t>
            </w:r>
            <w:r w:rsidR="001F124D" w:rsidRPr="00A45F14">
              <w:rPr>
                <w:sz w:val="22"/>
                <w:szCs w:val="22"/>
              </w:rPr>
              <w:t>Seismic retrofit, energy efficiency improvement and reconstruction works of nursery-kindergarten No. 39</w:t>
            </w:r>
            <w:r w:rsidR="00722C95" w:rsidRPr="00A45F14">
              <w:rPr>
                <w:sz w:val="22"/>
                <w:szCs w:val="22"/>
              </w:rPr>
              <w:t>"</w:t>
            </w:r>
            <w:r w:rsidR="001F124D" w:rsidRPr="00A45F14">
              <w:rPr>
                <w:sz w:val="22"/>
                <w:szCs w:val="22"/>
              </w:rPr>
              <w:t xml:space="preserve"> (YEEP-II/ICB/CW-25/001-2)</w:t>
            </w:r>
          </w:p>
          <w:p w14:paraId="10BF420F" w14:textId="1C915837" w:rsidR="001F124D" w:rsidRPr="00A45F14" w:rsidRDefault="001F124D" w:rsidP="00092C01">
            <w:pPr>
              <w:numPr>
                <w:ilvl w:val="0"/>
                <w:numId w:val="0"/>
              </w:numPr>
              <w:rPr>
                <w:sz w:val="22"/>
                <w:szCs w:val="22"/>
              </w:rPr>
            </w:pPr>
            <w:r w:rsidRPr="00A45F14">
              <w:rPr>
                <w:sz w:val="22"/>
                <w:szCs w:val="22"/>
              </w:rPr>
              <w:t>(</w:t>
            </w:r>
            <w:r w:rsidR="007426A4" w:rsidRPr="00A45F14">
              <w:rPr>
                <w:sz w:val="22"/>
                <w:szCs w:val="22"/>
              </w:rPr>
              <w:t>A</w:t>
            </w:r>
            <w:r w:rsidRPr="00A45F14">
              <w:rPr>
                <w:sz w:val="22"/>
                <w:szCs w:val="22"/>
              </w:rPr>
              <w:t xml:space="preserve">ddress: </w:t>
            </w:r>
            <w:r w:rsidR="00B878B9" w:rsidRPr="00A45F14">
              <w:rPr>
                <w:sz w:val="22"/>
                <w:szCs w:val="22"/>
              </w:rPr>
              <w:t xml:space="preserve">Margaryan </w:t>
            </w:r>
            <w:proofErr w:type="spellStart"/>
            <w:r w:rsidR="00B878B9" w:rsidRPr="00A45F14">
              <w:rPr>
                <w:sz w:val="22"/>
                <w:szCs w:val="22"/>
              </w:rPr>
              <w:t>st.</w:t>
            </w:r>
            <w:proofErr w:type="spellEnd"/>
            <w:r w:rsidR="00B878B9" w:rsidRPr="00A45F14">
              <w:rPr>
                <w:sz w:val="22"/>
                <w:szCs w:val="22"/>
              </w:rPr>
              <w:t xml:space="preserve"> 18/4, </w:t>
            </w:r>
            <w:proofErr w:type="spellStart"/>
            <w:r w:rsidRPr="00A45F14">
              <w:rPr>
                <w:sz w:val="22"/>
                <w:szCs w:val="22"/>
              </w:rPr>
              <w:t>A</w:t>
            </w:r>
            <w:r w:rsidR="00B878B9" w:rsidRPr="00A45F14">
              <w:rPr>
                <w:sz w:val="22"/>
                <w:szCs w:val="22"/>
              </w:rPr>
              <w:t>japnayk</w:t>
            </w:r>
            <w:proofErr w:type="spellEnd"/>
            <w:r w:rsidR="00B878B9" w:rsidRPr="00A45F14">
              <w:rPr>
                <w:sz w:val="22"/>
                <w:szCs w:val="22"/>
              </w:rPr>
              <w:t xml:space="preserve"> administrative district, Yerevan</w:t>
            </w:r>
            <w:r w:rsidRPr="00A45F14">
              <w:rPr>
                <w:sz w:val="22"/>
                <w:szCs w:val="22"/>
              </w:rPr>
              <w:t>)</w:t>
            </w:r>
          </w:p>
        </w:tc>
        <w:tc>
          <w:tcPr>
            <w:tcW w:w="2398" w:type="dxa"/>
            <w:vAlign w:val="center"/>
          </w:tcPr>
          <w:p w14:paraId="3EAB9A90" w14:textId="07B55C3A" w:rsidR="001F124D" w:rsidRPr="00A45F14" w:rsidRDefault="001F124D" w:rsidP="004B6F20">
            <w:pPr>
              <w:numPr>
                <w:ilvl w:val="0"/>
                <w:numId w:val="0"/>
              </w:numPr>
              <w:jc w:val="center"/>
              <w:rPr>
                <w:sz w:val="22"/>
                <w:szCs w:val="22"/>
              </w:rPr>
            </w:pPr>
            <w:r w:rsidRPr="00A45F14">
              <w:rPr>
                <w:sz w:val="22"/>
                <w:szCs w:val="22"/>
              </w:rPr>
              <w:t xml:space="preserve">20 </w:t>
            </w:r>
            <w:r w:rsidR="007426A4" w:rsidRPr="00A45F14">
              <w:rPr>
                <w:sz w:val="22"/>
                <w:szCs w:val="22"/>
              </w:rPr>
              <w:t>(twenty)</w:t>
            </w:r>
            <w:r w:rsidRPr="00A45F14">
              <w:rPr>
                <w:sz w:val="22"/>
                <w:szCs w:val="22"/>
              </w:rPr>
              <w:t xml:space="preserve"> calendar months</w:t>
            </w:r>
          </w:p>
        </w:tc>
        <w:tc>
          <w:tcPr>
            <w:tcW w:w="2441" w:type="dxa"/>
            <w:vMerge/>
          </w:tcPr>
          <w:p w14:paraId="58556B64" w14:textId="2C9C1531" w:rsidR="001F124D" w:rsidRPr="00A45F14" w:rsidRDefault="001F124D" w:rsidP="00092C01">
            <w:pPr>
              <w:numPr>
                <w:ilvl w:val="0"/>
                <w:numId w:val="0"/>
              </w:numPr>
              <w:rPr>
                <w:sz w:val="22"/>
                <w:szCs w:val="22"/>
              </w:rPr>
            </w:pPr>
          </w:p>
        </w:tc>
      </w:tr>
      <w:tr w:rsidR="001F124D" w:rsidRPr="00A45F14" w14:paraId="122AE6C2" w14:textId="77777777" w:rsidTr="00092C01">
        <w:tc>
          <w:tcPr>
            <w:tcW w:w="1419" w:type="dxa"/>
            <w:vAlign w:val="center"/>
          </w:tcPr>
          <w:p w14:paraId="5634E218" w14:textId="3DAA091D" w:rsidR="001F124D" w:rsidRPr="00A45F14" w:rsidRDefault="001F124D" w:rsidP="00092C01">
            <w:pPr>
              <w:numPr>
                <w:ilvl w:val="0"/>
                <w:numId w:val="0"/>
              </w:numPr>
              <w:rPr>
                <w:sz w:val="22"/>
                <w:szCs w:val="22"/>
              </w:rPr>
            </w:pPr>
            <w:r w:rsidRPr="00A45F14">
              <w:rPr>
                <w:sz w:val="22"/>
                <w:szCs w:val="22"/>
              </w:rPr>
              <w:t>Lot 3</w:t>
            </w:r>
          </w:p>
        </w:tc>
        <w:tc>
          <w:tcPr>
            <w:tcW w:w="4522" w:type="dxa"/>
            <w:vAlign w:val="center"/>
          </w:tcPr>
          <w:p w14:paraId="3C83972D" w14:textId="6D08F3C2" w:rsidR="001F124D" w:rsidRPr="00A45F14" w:rsidRDefault="00B878B9" w:rsidP="00092C01">
            <w:pPr>
              <w:numPr>
                <w:ilvl w:val="0"/>
                <w:numId w:val="0"/>
              </w:numPr>
              <w:rPr>
                <w:sz w:val="22"/>
                <w:szCs w:val="22"/>
              </w:rPr>
            </w:pPr>
            <w:r w:rsidRPr="00A45F14">
              <w:rPr>
                <w:sz w:val="22"/>
                <w:szCs w:val="22"/>
              </w:rPr>
              <w:t>"</w:t>
            </w:r>
            <w:r w:rsidR="001F124D" w:rsidRPr="00A45F14">
              <w:rPr>
                <w:sz w:val="22"/>
                <w:szCs w:val="22"/>
              </w:rPr>
              <w:t>Seismic retrofitting, energy efficiency improvement and reconstruction works of the nursery-kindergarten</w:t>
            </w:r>
            <w:r w:rsidRPr="00A45F14">
              <w:rPr>
                <w:sz w:val="22"/>
                <w:szCs w:val="22"/>
              </w:rPr>
              <w:t xml:space="preserve"> No. 46"</w:t>
            </w:r>
            <w:r w:rsidR="001F124D" w:rsidRPr="00A45F14">
              <w:rPr>
                <w:sz w:val="22"/>
                <w:szCs w:val="22"/>
              </w:rPr>
              <w:t xml:space="preserve"> (YEEP-II/ICB/CW-25/ 001-3)</w:t>
            </w:r>
          </w:p>
          <w:p w14:paraId="50B4B339" w14:textId="4D74C6A4" w:rsidR="001F124D" w:rsidRPr="00A45F14" w:rsidRDefault="001F124D" w:rsidP="00092C01">
            <w:pPr>
              <w:numPr>
                <w:ilvl w:val="0"/>
                <w:numId w:val="0"/>
              </w:numPr>
              <w:rPr>
                <w:sz w:val="22"/>
                <w:szCs w:val="22"/>
              </w:rPr>
            </w:pPr>
            <w:r w:rsidRPr="00A45F14">
              <w:rPr>
                <w:sz w:val="22"/>
                <w:szCs w:val="22"/>
              </w:rPr>
              <w:t>(</w:t>
            </w:r>
            <w:r w:rsidR="007426A4" w:rsidRPr="00A45F14">
              <w:rPr>
                <w:sz w:val="22"/>
                <w:szCs w:val="22"/>
              </w:rPr>
              <w:t>Address</w:t>
            </w:r>
            <w:r w:rsidRPr="00A45F14">
              <w:rPr>
                <w:sz w:val="22"/>
                <w:szCs w:val="22"/>
              </w:rPr>
              <w:t xml:space="preserve">: </w:t>
            </w:r>
            <w:proofErr w:type="spellStart"/>
            <w:r w:rsidR="00B878B9" w:rsidRPr="00A45F14">
              <w:rPr>
                <w:sz w:val="22"/>
                <w:szCs w:val="22"/>
              </w:rPr>
              <w:t>Bashinjaghyan</w:t>
            </w:r>
            <w:proofErr w:type="spellEnd"/>
            <w:r w:rsidR="00B878B9" w:rsidRPr="00A45F14">
              <w:rPr>
                <w:sz w:val="22"/>
                <w:szCs w:val="22"/>
              </w:rPr>
              <w:t xml:space="preserve"> 1st lane. 9, </w:t>
            </w:r>
            <w:r w:rsidRPr="00A45F14">
              <w:rPr>
                <w:sz w:val="22"/>
                <w:szCs w:val="22"/>
              </w:rPr>
              <w:t xml:space="preserve"> </w:t>
            </w:r>
            <w:proofErr w:type="spellStart"/>
            <w:r w:rsidRPr="00A45F14">
              <w:rPr>
                <w:sz w:val="22"/>
                <w:szCs w:val="22"/>
              </w:rPr>
              <w:t>Ajapnayk</w:t>
            </w:r>
            <w:proofErr w:type="spellEnd"/>
            <w:r w:rsidRPr="00A45F14">
              <w:rPr>
                <w:sz w:val="22"/>
                <w:szCs w:val="22"/>
              </w:rPr>
              <w:t xml:space="preserve"> administrative district,</w:t>
            </w:r>
            <w:r w:rsidR="00B878B9" w:rsidRPr="00A45F14">
              <w:rPr>
                <w:sz w:val="22"/>
                <w:szCs w:val="22"/>
              </w:rPr>
              <w:t xml:space="preserve"> Yerevan</w:t>
            </w:r>
            <w:r w:rsidRPr="00A45F14">
              <w:rPr>
                <w:sz w:val="22"/>
                <w:szCs w:val="22"/>
              </w:rPr>
              <w:t>)</w:t>
            </w:r>
          </w:p>
        </w:tc>
        <w:tc>
          <w:tcPr>
            <w:tcW w:w="2398" w:type="dxa"/>
            <w:vAlign w:val="center"/>
          </w:tcPr>
          <w:p w14:paraId="3F4C6C12" w14:textId="31FB7BB0" w:rsidR="001F124D" w:rsidRPr="00A45F14" w:rsidRDefault="001F124D" w:rsidP="004B6F20">
            <w:pPr>
              <w:numPr>
                <w:ilvl w:val="0"/>
                <w:numId w:val="0"/>
              </w:numPr>
              <w:jc w:val="center"/>
              <w:rPr>
                <w:sz w:val="22"/>
                <w:szCs w:val="22"/>
              </w:rPr>
            </w:pPr>
          </w:p>
          <w:p w14:paraId="71DACAA0" w14:textId="3F510CBD" w:rsidR="001F124D" w:rsidRPr="00A45F14" w:rsidRDefault="001F124D" w:rsidP="004B6F20">
            <w:pPr>
              <w:numPr>
                <w:ilvl w:val="0"/>
                <w:numId w:val="0"/>
              </w:numPr>
              <w:jc w:val="center"/>
              <w:rPr>
                <w:sz w:val="22"/>
                <w:szCs w:val="22"/>
              </w:rPr>
            </w:pPr>
            <w:r w:rsidRPr="00A45F14">
              <w:rPr>
                <w:sz w:val="22"/>
                <w:szCs w:val="22"/>
              </w:rPr>
              <w:t xml:space="preserve">20 </w:t>
            </w:r>
            <w:r w:rsidR="007426A4" w:rsidRPr="00A45F14">
              <w:rPr>
                <w:sz w:val="22"/>
                <w:szCs w:val="22"/>
              </w:rPr>
              <w:t>(twenty</w:t>
            </w:r>
            <w:r w:rsidRPr="00A45F14">
              <w:rPr>
                <w:sz w:val="22"/>
                <w:szCs w:val="22"/>
              </w:rPr>
              <w:t>) calendar months</w:t>
            </w:r>
          </w:p>
        </w:tc>
        <w:tc>
          <w:tcPr>
            <w:tcW w:w="2441" w:type="dxa"/>
            <w:vMerge/>
          </w:tcPr>
          <w:p w14:paraId="719C3F07" w14:textId="1A5EF4C6" w:rsidR="001F124D" w:rsidRPr="00A45F14" w:rsidRDefault="001F124D" w:rsidP="00092C01">
            <w:pPr>
              <w:numPr>
                <w:ilvl w:val="0"/>
                <w:numId w:val="0"/>
              </w:numPr>
              <w:rPr>
                <w:sz w:val="22"/>
                <w:szCs w:val="22"/>
              </w:rPr>
            </w:pPr>
          </w:p>
        </w:tc>
      </w:tr>
      <w:tr w:rsidR="001F124D" w:rsidRPr="00A45F14" w14:paraId="65D85878" w14:textId="77777777" w:rsidTr="00092C01">
        <w:tc>
          <w:tcPr>
            <w:tcW w:w="1419" w:type="dxa"/>
            <w:vAlign w:val="center"/>
          </w:tcPr>
          <w:p w14:paraId="2F098881" w14:textId="03B04CE6" w:rsidR="001F124D" w:rsidRPr="00A45F14" w:rsidRDefault="001F124D" w:rsidP="00092C01">
            <w:pPr>
              <w:numPr>
                <w:ilvl w:val="0"/>
                <w:numId w:val="0"/>
              </w:numPr>
              <w:rPr>
                <w:sz w:val="22"/>
                <w:szCs w:val="22"/>
              </w:rPr>
            </w:pPr>
            <w:r w:rsidRPr="00A45F14">
              <w:rPr>
                <w:sz w:val="22"/>
                <w:szCs w:val="22"/>
              </w:rPr>
              <w:t>Lot 4</w:t>
            </w:r>
          </w:p>
        </w:tc>
        <w:tc>
          <w:tcPr>
            <w:tcW w:w="4522" w:type="dxa"/>
            <w:vAlign w:val="center"/>
          </w:tcPr>
          <w:p w14:paraId="2021021D" w14:textId="42690993" w:rsidR="001F124D" w:rsidRPr="00A45F14" w:rsidRDefault="00B878B9" w:rsidP="00092C01">
            <w:pPr>
              <w:numPr>
                <w:ilvl w:val="0"/>
                <w:numId w:val="0"/>
              </w:numPr>
              <w:rPr>
                <w:sz w:val="22"/>
                <w:szCs w:val="22"/>
              </w:rPr>
            </w:pPr>
            <w:r w:rsidRPr="00A45F14">
              <w:rPr>
                <w:sz w:val="22"/>
                <w:szCs w:val="22"/>
              </w:rPr>
              <w:t>"</w:t>
            </w:r>
            <w:r w:rsidR="001F124D" w:rsidRPr="00A45F14">
              <w:rPr>
                <w:sz w:val="22"/>
                <w:szCs w:val="22"/>
              </w:rPr>
              <w:t xml:space="preserve">Seismic retrofit, energy efficiency improvement and reconstruction </w:t>
            </w:r>
            <w:r w:rsidR="007426A4" w:rsidRPr="00A45F14">
              <w:rPr>
                <w:sz w:val="22"/>
                <w:szCs w:val="22"/>
              </w:rPr>
              <w:t>works</w:t>
            </w:r>
            <w:r w:rsidR="001F124D" w:rsidRPr="00A45F14">
              <w:rPr>
                <w:sz w:val="22"/>
                <w:szCs w:val="22"/>
              </w:rPr>
              <w:t xml:space="preserve"> of Nursery-Kindergarten No. 72</w:t>
            </w:r>
            <w:r w:rsidRPr="00A45F14">
              <w:rPr>
                <w:sz w:val="22"/>
                <w:szCs w:val="22"/>
              </w:rPr>
              <w:t>"</w:t>
            </w:r>
            <w:r w:rsidR="001F124D" w:rsidRPr="00A45F14">
              <w:rPr>
                <w:sz w:val="22"/>
                <w:szCs w:val="22"/>
              </w:rPr>
              <w:t xml:space="preserve"> (YEEP-II/ICB/CW-25/001-4)</w:t>
            </w:r>
          </w:p>
          <w:p w14:paraId="1BC69AE7" w14:textId="660275E4" w:rsidR="001F124D" w:rsidRPr="00A45F14" w:rsidRDefault="001F124D" w:rsidP="00092C01">
            <w:pPr>
              <w:numPr>
                <w:ilvl w:val="0"/>
                <w:numId w:val="0"/>
              </w:numPr>
              <w:rPr>
                <w:sz w:val="22"/>
                <w:szCs w:val="22"/>
              </w:rPr>
            </w:pPr>
            <w:r w:rsidRPr="00A45F14">
              <w:rPr>
                <w:sz w:val="22"/>
                <w:szCs w:val="22"/>
              </w:rPr>
              <w:t>(</w:t>
            </w:r>
            <w:r w:rsidR="00B76C4D" w:rsidRPr="00A45F14">
              <w:rPr>
                <w:sz w:val="22"/>
                <w:szCs w:val="22"/>
              </w:rPr>
              <w:t>A</w:t>
            </w:r>
            <w:r w:rsidRPr="00A45F14">
              <w:rPr>
                <w:sz w:val="22"/>
                <w:szCs w:val="22"/>
              </w:rPr>
              <w:t xml:space="preserve">ddress: </w:t>
            </w:r>
            <w:proofErr w:type="spellStart"/>
            <w:r w:rsidR="00B878B9" w:rsidRPr="00A45F14">
              <w:rPr>
                <w:sz w:val="22"/>
                <w:szCs w:val="22"/>
              </w:rPr>
              <w:t>Khaghagh</w:t>
            </w:r>
            <w:proofErr w:type="spellEnd"/>
            <w:r w:rsidR="00B878B9" w:rsidRPr="00A45F14">
              <w:rPr>
                <w:sz w:val="22"/>
                <w:szCs w:val="22"/>
              </w:rPr>
              <w:t xml:space="preserve"> Doni str., 21, </w:t>
            </w:r>
            <w:proofErr w:type="spellStart"/>
            <w:r w:rsidRPr="00A45F14">
              <w:rPr>
                <w:sz w:val="22"/>
                <w:szCs w:val="22"/>
              </w:rPr>
              <w:t>Erebuni</w:t>
            </w:r>
            <w:proofErr w:type="spellEnd"/>
            <w:r w:rsidRPr="00A45F14">
              <w:rPr>
                <w:sz w:val="22"/>
                <w:szCs w:val="22"/>
              </w:rPr>
              <w:t xml:space="preserve"> administrative district,</w:t>
            </w:r>
            <w:r w:rsidR="00B878B9" w:rsidRPr="00A45F14">
              <w:rPr>
                <w:sz w:val="22"/>
                <w:szCs w:val="22"/>
              </w:rPr>
              <w:t xml:space="preserve"> Yerevan</w:t>
            </w:r>
            <w:r w:rsidRPr="00A45F14">
              <w:rPr>
                <w:sz w:val="22"/>
                <w:szCs w:val="22"/>
              </w:rPr>
              <w:t>)</w:t>
            </w:r>
          </w:p>
        </w:tc>
        <w:tc>
          <w:tcPr>
            <w:tcW w:w="2398" w:type="dxa"/>
            <w:vAlign w:val="center"/>
          </w:tcPr>
          <w:p w14:paraId="2D3141D2" w14:textId="1338A969" w:rsidR="001F124D" w:rsidRPr="00A45F14" w:rsidRDefault="001F124D" w:rsidP="004B6F20">
            <w:pPr>
              <w:numPr>
                <w:ilvl w:val="0"/>
                <w:numId w:val="0"/>
              </w:numPr>
              <w:jc w:val="center"/>
              <w:rPr>
                <w:sz w:val="22"/>
                <w:szCs w:val="22"/>
              </w:rPr>
            </w:pPr>
            <w:r w:rsidRPr="00A45F14">
              <w:rPr>
                <w:sz w:val="22"/>
                <w:szCs w:val="22"/>
              </w:rPr>
              <w:t>17 (seventeen) calendar months</w:t>
            </w:r>
          </w:p>
        </w:tc>
        <w:tc>
          <w:tcPr>
            <w:tcW w:w="2441" w:type="dxa"/>
            <w:vMerge/>
          </w:tcPr>
          <w:p w14:paraId="55B6EE14" w14:textId="77777777" w:rsidR="001F124D" w:rsidRPr="00A45F14" w:rsidRDefault="001F124D" w:rsidP="00092C01">
            <w:pPr>
              <w:numPr>
                <w:ilvl w:val="0"/>
                <w:numId w:val="0"/>
              </w:numPr>
              <w:rPr>
                <w:sz w:val="22"/>
                <w:szCs w:val="22"/>
              </w:rPr>
            </w:pPr>
          </w:p>
        </w:tc>
      </w:tr>
      <w:tr w:rsidR="001F124D" w:rsidRPr="00A45F14" w14:paraId="039812E6" w14:textId="77777777" w:rsidTr="00092C01">
        <w:tc>
          <w:tcPr>
            <w:tcW w:w="1419" w:type="dxa"/>
            <w:vAlign w:val="center"/>
          </w:tcPr>
          <w:p w14:paraId="6799E870" w14:textId="4C780D54" w:rsidR="001F124D" w:rsidRPr="00A45F14" w:rsidRDefault="001F124D" w:rsidP="00092C01">
            <w:pPr>
              <w:numPr>
                <w:ilvl w:val="0"/>
                <w:numId w:val="0"/>
              </w:numPr>
              <w:rPr>
                <w:sz w:val="22"/>
                <w:szCs w:val="22"/>
              </w:rPr>
            </w:pPr>
            <w:r w:rsidRPr="00A45F14">
              <w:rPr>
                <w:sz w:val="22"/>
                <w:szCs w:val="22"/>
              </w:rPr>
              <w:t>Lot 5</w:t>
            </w:r>
          </w:p>
        </w:tc>
        <w:tc>
          <w:tcPr>
            <w:tcW w:w="4522" w:type="dxa"/>
            <w:vAlign w:val="center"/>
          </w:tcPr>
          <w:p w14:paraId="4CDD1730" w14:textId="72B7800C" w:rsidR="001F124D" w:rsidRPr="00A45F14" w:rsidRDefault="00B76C4D" w:rsidP="00092C01">
            <w:pPr>
              <w:numPr>
                <w:ilvl w:val="0"/>
                <w:numId w:val="0"/>
              </w:numPr>
              <w:rPr>
                <w:sz w:val="22"/>
                <w:szCs w:val="22"/>
              </w:rPr>
            </w:pPr>
            <w:r w:rsidRPr="00A45F14">
              <w:rPr>
                <w:sz w:val="22"/>
                <w:szCs w:val="22"/>
              </w:rPr>
              <w:t>"</w:t>
            </w:r>
            <w:r w:rsidR="001F124D" w:rsidRPr="00A45F14">
              <w:rPr>
                <w:sz w:val="22"/>
                <w:szCs w:val="22"/>
              </w:rPr>
              <w:t>Seismic retrofit, energy efficiency improvement and reconstruction works of nursery-kindergarten No. 93</w:t>
            </w:r>
            <w:r w:rsidRPr="00A45F14">
              <w:rPr>
                <w:sz w:val="22"/>
                <w:szCs w:val="22"/>
              </w:rPr>
              <w:t>"</w:t>
            </w:r>
            <w:r w:rsidR="001F124D" w:rsidRPr="00A45F14">
              <w:rPr>
                <w:sz w:val="22"/>
                <w:szCs w:val="22"/>
              </w:rPr>
              <w:t xml:space="preserve"> (YEEP-II/ICB/CW-25/001-5)</w:t>
            </w:r>
          </w:p>
          <w:p w14:paraId="1676FA44" w14:textId="66C6575C" w:rsidR="001F124D" w:rsidRPr="00A45F14" w:rsidRDefault="00B76C4D" w:rsidP="00B3612A">
            <w:pPr>
              <w:numPr>
                <w:ilvl w:val="0"/>
                <w:numId w:val="0"/>
              </w:numPr>
              <w:rPr>
                <w:sz w:val="22"/>
                <w:szCs w:val="22"/>
              </w:rPr>
            </w:pPr>
            <w:r w:rsidRPr="00A45F14">
              <w:rPr>
                <w:sz w:val="22"/>
                <w:szCs w:val="22"/>
              </w:rPr>
              <w:t>(A</w:t>
            </w:r>
            <w:r w:rsidR="002A3224" w:rsidRPr="00A45F14">
              <w:rPr>
                <w:sz w:val="22"/>
                <w:szCs w:val="22"/>
              </w:rPr>
              <w:t>ddress</w:t>
            </w:r>
            <w:r w:rsidR="001F124D" w:rsidRPr="00A45F14">
              <w:rPr>
                <w:sz w:val="22"/>
                <w:szCs w:val="22"/>
              </w:rPr>
              <w:t>:</w:t>
            </w:r>
            <w:r w:rsidR="00B3612A" w:rsidRPr="00A45F14">
              <w:rPr>
                <w:sz w:val="22"/>
                <w:szCs w:val="22"/>
              </w:rPr>
              <w:t xml:space="preserve"> Raffi 69, </w:t>
            </w:r>
            <w:r w:rsidR="001F124D" w:rsidRPr="00A45F14">
              <w:rPr>
                <w:sz w:val="22"/>
                <w:szCs w:val="22"/>
              </w:rPr>
              <w:t>Malatia-S</w:t>
            </w:r>
            <w:r w:rsidR="00B3612A" w:rsidRPr="00A45F14">
              <w:rPr>
                <w:sz w:val="22"/>
                <w:szCs w:val="22"/>
              </w:rPr>
              <w:t>ebastia administrative district, Yerevan</w:t>
            </w:r>
            <w:r w:rsidR="001F124D" w:rsidRPr="00A45F14">
              <w:rPr>
                <w:sz w:val="22"/>
                <w:szCs w:val="22"/>
              </w:rPr>
              <w:t>)</w:t>
            </w:r>
          </w:p>
        </w:tc>
        <w:tc>
          <w:tcPr>
            <w:tcW w:w="2398" w:type="dxa"/>
            <w:vAlign w:val="center"/>
          </w:tcPr>
          <w:p w14:paraId="6D6BB38E" w14:textId="155F4337" w:rsidR="001F124D" w:rsidRPr="00A45F14" w:rsidRDefault="001F124D" w:rsidP="004B6F20">
            <w:pPr>
              <w:numPr>
                <w:ilvl w:val="0"/>
                <w:numId w:val="0"/>
              </w:numPr>
              <w:jc w:val="center"/>
              <w:rPr>
                <w:sz w:val="22"/>
                <w:szCs w:val="22"/>
              </w:rPr>
            </w:pPr>
            <w:r w:rsidRPr="00A45F14">
              <w:rPr>
                <w:sz w:val="22"/>
                <w:szCs w:val="22"/>
              </w:rPr>
              <w:t xml:space="preserve">24 </w:t>
            </w:r>
            <w:r w:rsidR="002A3224" w:rsidRPr="00A45F14">
              <w:rPr>
                <w:sz w:val="22"/>
                <w:szCs w:val="22"/>
              </w:rPr>
              <w:t>(twenty</w:t>
            </w:r>
            <w:r w:rsidRPr="00A45F14">
              <w:rPr>
                <w:sz w:val="22"/>
                <w:szCs w:val="22"/>
              </w:rPr>
              <w:t>-</w:t>
            </w:r>
            <w:r w:rsidR="002A3224" w:rsidRPr="00A45F14">
              <w:rPr>
                <w:sz w:val="22"/>
                <w:szCs w:val="22"/>
              </w:rPr>
              <w:t>four)</w:t>
            </w:r>
            <w:r w:rsidRPr="00A45F14">
              <w:rPr>
                <w:sz w:val="22"/>
                <w:szCs w:val="22"/>
              </w:rPr>
              <w:t xml:space="preserve"> calendar months</w:t>
            </w:r>
          </w:p>
        </w:tc>
        <w:tc>
          <w:tcPr>
            <w:tcW w:w="2441" w:type="dxa"/>
            <w:vMerge/>
          </w:tcPr>
          <w:p w14:paraId="57D438E8" w14:textId="77777777" w:rsidR="001F124D" w:rsidRPr="00A45F14" w:rsidRDefault="001F124D" w:rsidP="00092C01">
            <w:pPr>
              <w:numPr>
                <w:ilvl w:val="0"/>
                <w:numId w:val="0"/>
              </w:numPr>
              <w:rPr>
                <w:sz w:val="22"/>
                <w:szCs w:val="22"/>
              </w:rPr>
            </w:pPr>
          </w:p>
        </w:tc>
      </w:tr>
      <w:tr w:rsidR="001F124D" w:rsidRPr="00A45F14" w14:paraId="587B58A6" w14:textId="77777777" w:rsidTr="00092C01">
        <w:tc>
          <w:tcPr>
            <w:tcW w:w="1419" w:type="dxa"/>
            <w:vAlign w:val="center"/>
          </w:tcPr>
          <w:p w14:paraId="71626328" w14:textId="32082AC0" w:rsidR="001F124D" w:rsidRPr="00A45F14" w:rsidRDefault="001F124D" w:rsidP="00092C01">
            <w:pPr>
              <w:numPr>
                <w:ilvl w:val="0"/>
                <w:numId w:val="0"/>
              </w:numPr>
              <w:rPr>
                <w:sz w:val="22"/>
                <w:szCs w:val="22"/>
              </w:rPr>
            </w:pPr>
            <w:r w:rsidRPr="00A45F14">
              <w:rPr>
                <w:sz w:val="22"/>
                <w:szCs w:val="22"/>
              </w:rPr>
              <w:t>Lot 6</w:t>
            </w:r>
          </w:p>
        </w:tc>
        <w:tc>
          <w:tcPr>
            <w:tcW w:w="4522" w:type="dxa"/>
            <w:vAlign w:val="center"/>
          </w:tcPr>
          <w:p w14:paraId="0BA53A30" w14:textId="75271141" w:rsidR="001F124D" w:rsidRPr="00A45F14" w:rsidRDefault="00B3612A" w:rsidP="00092C01">
            <w:pPr>
              <w:numPr>
                <w:ilvl w:val="0"/>
                <w:numId w:val="0"/>
              </w:numPr>
              <w:rPr>
                <w:sz w:val="22"/>
                <w:szCs w:val="22"/>
              </w:rPr>
            </w:pPr>
            <w:r w:rsidRPr="00A45F14">
              <w:rPr>
                <w:sz w:val="22"/>
                <w:szCs w:val="22"/>
              </w:rPr>
              <w:t xml:space="preserve">"Seismic retrofit, energy efficiency improvement and </w:t>
            </w:r>
            <w:r w:rsidR="001F124D" w:rsidRPr="00A45F14">
              <w:rPr>
                <w:sz w:val="22"/>
                <w:szCs w:val="22"/>
              </w:rPr>
              <w:t xml:space="preserve">reconstruction works of </w:t>
            </w:r>
            <w:r w:rsidR="001F124D" w:rsidRPr="00A45F14">
              <w:rPr>
                <w:sz w:val="22"/>
                <w:szCs w:val="22"/>
              </w:rPr>
              <w:lastRenderedPageBreak/>
              <w:t>nursery-kindergarten No. 133 « (YEEP-II/ICB/CW-25/001-6)</w:t>
            </w:r>
          </w:p>
          <w:p w14:paraId="6682F821" w14:textId="5418A2DC" w:rsidR="001F124D" w:rsidRPr="00A45F14" w:rsidRDefault="001F124D" w:rsidP="00B3612A">
            <w:pPr>
              <w:numPr>
                <w:ilvl w:val="0"/>
                <w:numId w:val="0"/>
              </w:numPr>
              <w:rPr>
                <w:sz w:val="22"/>
                <w:szCs w:val="22"/>
              </w:rPr>
            </w:pPr>
            <w:r w:rsidRPr="00A45F14">
              <w:rPr>
                <w:sz w:val="22"/>
                <w:szCs w:val="22"/>
              </w:rPr>
              <w:t>(</w:t>
            </w:r>
            <w:r w:rsidR="00B3612A" w:rsidRPr="00A45F14">
              <w:rPr>
                <w:sz w:val="22"/>
                <w:szCs w:val="22"/>
              </w:rPr>
              <w:t>A</w:t>
            </w:r>
            <w:r w:rsidRPr="00A45F14">
              <w:rPr>
                <w:sz w:val="22"/>
                <w:szCs w:val="22"/>
              </w:rPr>
              <w:t>ddress:</w:t>
            </w:r>
            <w:r w:rsidR="00B3612A" w:rsidRPr="00A45F14">
              <w:rPr>
                <w:sz w:val="22"/>
                <w:szCs w:val="22"/>
              </w:rPr>
              <w:t xml:space="preserve"> May 9-</w:t>
            </w:r>
            <w:r w:rsidR="007043AB">
              <w:rPr>
                <w:sz w:val="22"/>
                <w:szCs w:val="22"/>
              </w:rPr>
              <w:t>1</w:t>
            </w:r>
            <w:r w:rsidR="00B3612A" w:rsidRPr="00A45F14">
              <w:rPr>
                <w:sz w:val="22"/>
                <w:szCs w:val="22"/>
              </w:rPr>
              <w:t xml:space="preserve">6 </w:t>
            </w:r>
            <w:proofErr w:type="spellStart"/>
            <w:r w:rsidR="00B3612A" w:rsidRPr="00A45F14">
              <w:rPr>
                <w:sz w:val="22"/>
                <w:szCs w:val="22"/>
              </w:rPr>
              <w:t>st.</w:t>
            </w:r>
            <w:proofErr w:type="spellEnd"/>
            <w:r w:rsidR="00B3612A" w:rsidRPr="00A45F14">
              <w:rPr>
                <w:sz w:val="22"/>
                <w:szCs w:val="22"/>
              </w:rPr>
              <w:t xml:space="preserve">, </w:t>
            </w:r>
            <w:proofErr w:type="spellStart"/>
            <w:r w:rsidRPr="00A45F14">
              <w:rPr>
                <w:sz w:val="22"/>
                <w:szCs w:val="22"/>
              </w:rPr>
              <w:t>Sh</w:t>
            </w:r>
            <w:r w:rsidR="00B3612A" w:rsidRPr="00A45F14">
              <w:rPr>
                <w:sz w:val="22"/>
                <w:szCs w:val="22"/>
              </w:rPr>
              <w:t>engavit</w:t>
            </w:r>
            <w:proofErr w:type="spellEnd"/>
            <w:r w:rsidR="00B3612A" w:rsidRPr="00A45F14">
              <w:rPr>
                <w:sz w:val="22"/>
                <w:szCs w:val="22"/>
              </w:rPr>
              <w:t xml:space="preserve"> administrative district, Yerevan</w:t>
            </w:r>
            <w:r w:rsidRPr="00A45F14">
              <w:rPr>
                <w:sz w:val="22"/>
                <w:szCs w:val="22"/>
              </w:rPr>
              <w:t>)</w:t>
            </w:r>
          </w:p>
        </w:tc>
        <w:tc>
          <w:tcPr>
            <w:tcW w:w="2398" w:type="dxa"/>
            <w:vAlign w:val="center"/>
          </w:tcPr>
          <w:p w14:paraId="4975FAE8" w14:textId="02A24AB5" w:rsidR="001F124D" w:rsidRPr="00A45F14" w:rsidRDefault="001F124D" w:rsidP="004B6F20">
            <w:pPr>
              <w:numPr>
                <w:ilvl w:val="0"/>
                <w:numId w:val="0"/>
              </w:numPr>
              <w:jc w:val="center"/>
              <w:rPr>
                <w:sz w:val="22"/>
                <w:szCs w:val="22"/>
              </w:rPr>
            </w:pPr>
            <w:r w:rsidRPr="00A45F14">
              <w:rPr>
                <w:sz w:val="22"/>
                <w:szCs w:val="22"/>
              </w:rPr>
              <w:lastRenderedPageBreak/>
              <w:t xml:space="preserve">24 </w:t>
            </w:r>
            <w:r w:rsidR="002A3224" w:rsidRPr="00A45F14">
              <w:rPr>
                <w:sz w:val="22"/>
                <w:szCs w:val="22"/>
              </w:rPr>
              <w:t>(twenty</w:t>
            </w:r>
            <w:r w:rsidRPr="00A45F14">
              <w:rPr>
                <w:sz w:val="22"/>
                <w:szCs w:val="22"/>
              </w:rPr>
              <w:t>-</w:t>
            </w:r>
            <w:r w:rsidR="002A3224" w:rsidRPr="00A45F14">
              <w:rPr>
                <w:sz w:val="22"/>
                <w:szCs w:val="22"/>
              </w:rPr>
              <w:t>four)</w:t>
            </w:r>
            <w:r w:rsidRPr="00A45F14">
              <w:rPr>
                <w:sz w:val="22"/>
                <w:szCs w:val="22"/>
              </w:rPr>
              <w:t xml:space="preserve"> calendar months</w:t>
            </w:r>
          </w:p>
        </w:tc>
        <w:tc>
          <w:tcPr>
            <w:tcW w:w="2441" w:type="dxa"/>
            <w:vMerge/>
          </w:tcPr>
          <w:p w14:paraId="4E2765DB" w14:textId="77777777" w:rsidR="001F124D" w:rsidRPr="00A45F14" w:rsidRDefault="001F124D" w:rsidP="00092C01">
            <w:pPr>
              <w:numPr>
                <w:ilvl w:val="0"/>
                <w:numId w:val="0"/>
              </w:numPr>
              <w:rPr>
                <w:sz w:val="22"/>
                <w:szCs w:val="22"/>
              </w:rPr>
            </w:pPr>
          </w:p>
        </w:tc>
      </w:tr>
      <w:tr w:rsidR="001F124D" w:rsidRPr="00A45F14" w14:paraId="031189E2" w14:textId="77777777" w:rsidTr="00092C01">
        <w:tc>
          <w:tcPr>
            <w:tcW w:w="1419" w:type="dxa"/>
            <w:vAlign w:val="center"/>
          </w:tcPr>
          <w:p w14:paraId="4CC90187" w14:textId="0131BEC1" w:rsidR="001F124D" w:rsidRPr="00A45F14" w:rsidRDefault="001F124D" w:rsidP="00092C01">
            <w:pPr>
              <w:numPr>
                <w:ilvl w:val="0"/>
                <w:numId w:val="0"/>
              </w:numPr>
              <w:rPr>
                <w:sz w:val="22"/>
                <w:szCs w:val="22"/>
              </w:rPr>
            </w:pPr>
            <w:r w:rsidRPr="00A45F14">
              <w:rPr>
                <w:sz w:val="22"/>
                <w:szCs w:val="22"/>
              </w:rPr>
              <w:t>Lot 7</w:t>
            </w:r>
          </w:p>
        </w:tc>
        <w:tc>
          <w:tcPr>
            <w:tcW w:w="4522" w:type="dxa"/>
            <w:vAlign w:val="center"/>
          </w:tcPr>
          <w:p w14:paraId="1D8B3C80" w14:textId="77777777" w:rsidR="001F124D" w:rsidRPr="00A45F14" w:rsidRDefault="001F124D" w:rsidP="00092C01">
            <w:pPr>
              <w:numPr>
                <w:ilvl w:val="0"/>
                <w:numId w:val="0"/>
              </w:numPr>
              <w:rPr>
                <w:sz w:val="22"/>
                <w:szCs w:val="22"/>
              </w:rPr>
            </w:pPr>
            <w:r w:rsidRPr="00A45F14">
              <w:rPr>
                <w:sz w:val="22"/>
                <w:szCs w:val="22"/>
              </w:rPr>
              <w:t>"Seismic retrofit, energy efficiency improvement and reconstruction works of nursery-kindergarten No. 64" (YEEP-II/ICB/CW-25/001-7)</w:t>
            </w:r>
          </w:p>
          <w:p w14:paraId="564C73AE" w14:textId="4C9A65D0" w:rsidR="001F124D" w:rsidRPr="00A45F14" w:rsidRDefault="001F124D" w:rsidP="003A34C5">
            <w:pPr>
              <w:numPr>
                <w:ilvl w:val="0"/>
                <w:numId w:val="0"/>
              </w:numPr>
              <w:rPr>
                <w:sz w:val="22"/>
                <w:szCs w:val="22"/>
              </w:rPr>
            </w:pPr>
            <w:r w:rsidRPr="00A45F14">
              <w:rPr>
                <w:sz w:val="22"/>
                <w:szCs w:val="22"/>
              </w:rPr>
              <w:t>(</w:t>
            </w:r>
            <w:r w:rsidR="003A34C5" w:rsidRPr="00A45F14">
              <w:rPr>
                <w:sz w:val="22"/>
                <w:szCs w:val="22"/>
              </w:rPr>
              <w:t>A</w:t>
            </w:r>
            <w:r w:rsidRPr="00A45F14">
              <w:rPr>
                <w:sz w:val="22"/>
                <w:szCs w:val="22"/>
              </w:rPr>
              <w:t xml:space="preserve">ddress: 12 Avanesov cul-de-sac, </w:t>
            </w:r>
            <w:proofErr w:type="spellStart"/>
            <w:r w:rsidRPr="00A45F14">
              <w:rPr>
                <w:sz w:val="22"/>
                <w:szCs w:val="22"/>
              </w:rPr>
              <w:t>Erebuni</w:t>
            </w:r>
            <w:proofErr w:type="spellEnd"/>
            <w:r w:rsidRPr="00A45F14">
              <w:rPr>
                <w:sz w:val="22"/>
                <w:szCs w:val="22"/>
              </w:rPr>
              <w:t xml:space="preserve"> administrative district, </w:t>
            </w:r>
            <w:r w:rsidR="003A34C5" w:rsidRPr="00A45F14">
              <w:rPr>
                <w:sz w:val="22"/>
                <w:szCs w:val="22"/>
              </w:rPr>
              <w:t>Yerevan</w:t>
            </w:r>
            <w:r w:rsidRPr="00A45F14">
              <w:rPr>
                <w:sz w:val="22"/>
                <w:szCs w:val="22"/>
              </w:rPr>
              <w:t>)</w:t>
            </w:r>
          </w:p>
        </w:tc>
        <w:tc>
          <w:tcPr>
            <w:tcW w:w="2398" w:type="dxa"/>
            <w:vAlign w:val="center"/>
          </w:tcPr>
          <w:p w14:paraId="4DFEB9AB" w14:textId="2718BE4C" w:rsidR="001F124D" w:rsidRPr="00A45F14" w:rsidRDefault="001F124D" w:rsidP="004B6F20">
            <w:pPr>
              <w:numPr>
                <w:ilvl w:val="0"/>
                <w:numId w:val="0"/>
              </w:numPr>
              <w:jc w:val="center"/>
              <w:rPr>
                <w:sz w:val="22"/>
                <w:szCs w:val="22"/>
              </w:rPr>
            </w:pPr>
            <w:r w:rsidRPr="00A45F14">
              <w:rPr>
                <w:sz w:val="22"/>
                <w:szCs w:val="22"/>
              </w:rPr>
              <w:t xml:space="preserve">20 </w:t>
            </w:r>
            <w:r w:rsidR="002A3224" w:rsidRPr="00A45F14">
              <w:rPr>
                <w:sz w:val="22"/>
                <w:szCs w:val="22"/>
              </w:rPr>
              <w:t>(twenty)</w:t>
            </w:r>
            <w:r w:rsidRPr="00A45F14">
              <w:rPr>
                <w:sz w:val="22"/>
                <w:szCs w:val="22"/>
              </w:rPr>
              <w:t xml:space="preserve"> calendar months</w:t>
            </w:r>
          </w:p>
        </w:tc>
        <w:tc>
          <w:tcPr>
            <w:tcW w:w="2441" w:type="dxa"/>
            <w:vMerge/>
          </w:tcPr>
          <w:p w14:paraId="4025BEB2" w14:textId="77777777" w:rsidR="001F124D" w:rsidRPr="00A45F14" w:rsidRDefault="001F124D" w:rsidP="00092C01">
            <w:pPr>
              <w:numPr>
                <w:ilvl w:val="0"/>
                <w:numId w:val="0"/>
              </w:numPr>
              <w:rPr>
                <w:sz w:val="22"/>
                <w:szCs w:val="22"/>
              </w:rPr>
            </w:pPr>
          </w:p>
        </w:tc>
      </w:tr>
    </w:tbl>
    <w:p w14:paraId="71ADCB8B" w14:textId="77777777" w:rsidR="008149BD" w:rsidRDefault="008149BD" w:rsidP="008149BD">
      <w:pPr>
        <w:numPr>
          <w:ilvl w:val="0"/>
          <w:numId w:val="0"/>
        </w:numPr>
        <w:spacing w:before="120" w:beforeAutospacing="0"/>
        <w:rPr>
          <w:rFonts w:ascii="Sylfaen" w:hAnsi="Sylfaen"/>
          <w:szCs w:val="24"/>
        </w:rPr>
      </w:pPr>
    </w:p>
    <w:p w14:paraId="76A2B710" w14:textId="7EEFC65B" w:rsidR="00907B1C" w:rsidRPr="00A45F14" w:rsidRDefault="00907B1C" w:rsidP="008149BD">
      <w:pPr>
        <w:numPr>
          <w:ilvl w:val="0"/>
          <w:numId w:val="0"/>
        </w:numPr>
        <w:spacing w:before="120" w:beforeAutospacing="0"/>
        <w:rPr>
          <w:szCs w:val="24"/>
        </w:rPr>
      </w:pPr>
      <w:r w:rsidRPr="00A45F14">
        <w:rPr>
          <w:szCs w:val="24"/>
        </w:rPr>
        <w:t>Brief description of the types of construction work being carried out</w:t>
      </w:r>
      <w:r w:rsidR="008149BD" w:rsidRPr="00A45F14">
        <w:rPr>
          <w:szCs w:val="24"/>
        </w:rPr>
        <w:t xml:space="preserve">: </w:t>
      </w:r>
      <w:r w:rsidR="00EF2701" w:rsidRPr="00A45F14">
        <w:rPr>
          <w:szCs w:val="24"/>
        </w:rPr>
        <w:t xml:space="preserve"> </w:t>
      </w:r>
    </w:p>
    <w:p w14:paraId="3EE2B995" w14:textId="7CF41AB5" w:rsidR="00907B1C" w:rsidRPr="00A45F14" w:rsidRDefault="005D2604">
      <w:pPr>
        <w:pStyle w:val="ListParagraph"/>
        <w:numPr>
          <w:ilvl w:val="0"/>
          <w:numId w:val="16"/>
        </w:numPr>
        <w:spacing w:before="120" w:beforeAutospacing="0"/>
        <w:rPr>
          <w:szCs w:val="24"/>
        </w:rPr>
      </w:pPr>
      <w:r w:rsidRPr="00A45F14">
        <w:rPr>
          <w:szCs w:val="24"/>
        </w:rPr>
        <w:t>Basic works</w:t>
      </w:r>
    </w:p>
    <w:p w14:paraId="1AF6593B" w14:textId="5AF7322B" w:rsidR="00907B1C" w:rsidRPr="00A45F14" w:rsidRDefault="005D2604">
      <w:pPr>
        <w:pStyle w:val="ListParagraph"/>
        <w:numPr>
          <w:ilvl w:val="0"/>
          <w:numId w:val="16"/>
        </w:numPr>
        <w:spacing w:before="120" w:beforeAutospacing="0"/>
        <w:rPr>
          <w:szCs w:val="24"/>
        </w:rPr>
      </w:pPr>
      <w:r w:rsidRPr="00A45F14">
        <w:rPr>
          <w:szCs w:val="24"/>
        </w:rPr>
        <w:t>Strengthening the foundations</w:t>
      </w:r>
    </w:p>
    <w:p w14:paraId="77C9E693" w14:textId="1E1B23B3" w:rsidR="00907B1C" w:rsidRPr="00A45F14" w:rsidRDefault="005D2604">
      <w:pPr>
        <w:pStyle w:val="ListParagraph"/>
        <w:numPr>
          <w:ilvl w:val="0"/>
          <w:numId w:val="16"/>
        </w:numPr>
        <w:spacing w:before="120" w:beforeAutospacing="0"/>
        <w:rPr>
          <w:szCs w:val="24"/>
        </w:rPr>
      </w:pPr>
      <w:r w:rsidRPr="00A45F14">
        <w:rPr>
          <w:szCs w:val="24"/>
        </w:rPr>
        <w:t>Strengthening walls and columns</w:t>
      </w:r>
    </w:p>
    <w:p w14:paraId="179F93CF" w14:textId="5FDC766B" w:rsidR="00907B1C" w:rsidRPr="00A45F14" w:rsidRDefault="005D2604">
      <w:pPr>
        <w:pStyle w:val="ListParagraph"/>
        <w:numPr>
          <w:ilvl w:val="0"/>
          <w:numId w:val="16"/>
        </w:numPr>
        <w:spacing w:before="120" w:beforeAutospacing="0"/>
        <w:rPr>
          <w:szCs w:val="24"/>
        </w:rPr>
      </w:pPr>
      <w:r w:rsidRPr="00A45F14">
        <w:rPr>
          <w:szCs w:val="24"/>
        </w:rPr>
        <w:t>Floor reinforcement</w:t>
      </w:r>
    </w:p>
    <w:p w14:paraId="5FF63028" w14:textId="702C36B5" w:rsidR="00907B1C" w:rsidRPr="00A45F14" w:rsidRDefault="005D2604">
      <w:pPr>
        <w:pStyle w:val="ListParagraph"/>
        <w:numPr>
          <w:ilvl w:val="0"/>
          <w:numId w:val="16"/>
        </w:numPr>
        <w:spacing w:before="120" w:beforeAutospacing="0"/>
        <w:rPr>
          <w:szCs w:val="24"/>
        </w:rPr>
      </w:pPr>
      <w:r w:rsidRPr="00A45F14">
        <w:rPr>
          <w:szCs w:val="24"/>
        </w:rPr>
        <w:t>Interior and exterior finishing works</w:t>
      </w:r>
    </w:p>
    <w:p w14:paraId="02A26512" w14:textId="2D5CA276" w:rsidR="00907B1C" w:rsidRPr="00A45F14" w:rsidRDefault="005D2604">
      <w:pPr>
        <w:pStyle w:val="ListParagraph"/>
        <w:numPr>
          <w:ilvl w:val="0"/>
          <w:numId w:val="16"/>
        </w:numPr>
        <w:spacing w:before="120" w:beforeAutospacing="0"/>
        <w:rPr>
          <w:szCs w:val="24"/>
        </w:rPr>
      </w:pPr>
      <w:r w:rsidRPr="00A45F14">
        <w:rPr>
          <w:szCs w:val="24"/>
        </w:rPr>
        <w:t>Roof reconstruction/construction</w:t>
      </w:r>
    </w:p>
    <w:p w14:paraId="2B0C24A7" w14:textId="13346557" w:rsidR="00907B1C" w:rsidRPr="00A45F14" w:rsidRDefault="005D2604">
      <w:pPr>
        <w:pStyle w:val="ListParagraph"/>
        <w:numPr>
          <w:ilvl w:val="0"/>
          <w:numId w:val="16"/>
        </w:numPr>
        <w:spacing w:before="120" w:beforeAutospacing="0"/>
        <w:rPr>
          <w:szCs w:val="24"/>
        </w:rPr>
      </w:pPr>
      <w:r w:rsidRPr="00A45F14">
        <w:rPr>
          <w:szCs w:val="24"/>
        </w:rPr>
        <w:t>Construction of engineering networks, etc.</w:t>
      </w:r>
    </w:p>
    <w:p w14:paraId="5C2068D6" w14:textId="18BB2966" w:rsidR="00C756B2" w:rsidRPr="00A45F14" w:rsidRDefault="00C756B2">
      <w:pPr>
        <w:pStyle w:val="ListParagraph"/>
        <w:numPr>
          <w:ilvl w:val="0"/>
          <w:numId w:val="16"/>
        </w:numPr>
        <w:spacing w:before="120" w:beforeAutospacing="0"/>
        <w:rPr>
          <w:szCs w:val="24"/>
        </w:rPr>
      </w:pPr>
      <w:r w:rsidRPr="00A45F14">
        <w:rPr>
          <w:szCs w:val="24"/>
        </w:rPr>
        <w:t xml:space="preserve">Conducting laboratory tests in accordance with Appendix 4 of this </w:t>
      </w:r>
      <w:r w:rsidR="008149BD" w:rsidRPr="00A45F14">
        <w:rPr>
          <w:szCs w:val="24"/>
        </w:rPr>
        <w:t>ToR</w:t>
      </w:r>
      <w:r w:rsidRPr="00A45F14">
        <w:rPr>
          <w:szCs w:val="24"/>
        </w:rPr>
        <w:t>.</w:t>
      </w:r>
    </w:p>
    <w:p w14:paraId="3415DDCD" w14:textId="2660FE8E" w:rsidR="00EF2701" w:rsidRPr="00A45F14" w:rsidRDefault="00EF2701">
      <w:pPr>
        <w:pStyle w:val="ListParagraph"/>
        <w:numPr>
          <w:ilvl w:val="0"/>
          <w:numId w:val="16"/>
        </w:numPr>
        <w:spacing w:before="120" w:beforeAutospacing="0"/>
        <w:rPr>
          <w:szCs w:val="24"/>
        </w:rPr>
      </w:pPr>
      <w:proofErr w:type="spellStart"/>
      <w:r w:rsidRPr="00A45F14">
        <w:rPr>
          <w:szCs w:val="24"/>
        </w:rPr>
        <w:t>Еnergy</w:t>
      </w:r>
      <w:proofErr w:type="spellEnd"/>
      <w:r w:rsidRPr="00A45F14">
        <w:rPr>
          <w:szCs w:val="24"/>
        </w:rPr>
        <w:t xml:space="preserve"> saving and energy efficiency measures</w:t>
      </w:r>
    </w:p>
    <w:p w14:paraId="45EADF6F" w14:textId="58C644D9" w:rsidR="00EF2701" w:rsidRPr="00A45F14" w:rsidRDefault="00EF2701">
      <w:pPr>
        <w:pStyle w:val="ListParagraph"/>
        <w:numPr>
          <w:ilvl w:val="0"/>
          <w:numId w:val="16"/>
        </w:numPr>
        <w:spacing w:before="120" w:beforeAutospacing="0"/>
        <w:rPr>
          <w:szCs w:val="24"/>
        </w:rPr>
      </w:pPr>
      <w:r w:rsidRPr="00A45F14">
        <w:rPr>
          <w:szCs w:val="24"/>
        </w:rPr>
        <w:t>Heating and hot water supply system</w:t>
      </w:r>
    </w:p>
    <w:p w14:paraId="5E8A8D9F" w14:textId="4F999F92" w:rsidR="00EF2701" w:rsidRPr="00A45F14" w:rsidRDefault="00EF2701">
      <w:pPr>
        <w:pStyle w:val="ListParagraph"/>
        <w:numPr>
          <w:ilvl w:val="0"/>
          <w:numId w:val="16"/>
        </w:numPr>
        <w:spacing w:before="120" w:beforeAutospacing="0"/>
        <w:rPr>
          <w:szCs w:val="24"/>
        </w:rPr>
      </w:pPr>
      <w:r w:rsidRPr="00A45F14">
        <w:rPr>
          <w:szCs w:val="24"/>
        </w:rPr>
        <w:t>Electricity and lighting system</w:t>
      </w:r>
    </w:p>
    <w:p w14:paraId="2F6C5535" w14:textId="2C31D257" w:rsidR="00907B1C" w:rsidRPr="00A45F14" w:rsidRDefault="00EF2701">
      <w:pPr>
        <w:pStyle w:val="ListParagraph"/>
        <w:numPr>
          <w:ilvl w:val="0"/>
          <w:numId w:val="16"/>
        </w:numPr>
        <w:spacing w:before="120" w:beforeAutospacing="0"/>
        <w:rPr>
          <w:szCs w:val="24"/>
        </w:rPr>
        <w:sectPr w:rsidR="00907B1C" w:rsidRPr="00A45F14" w:rsidSect="008149BD">
          <w:headerReference w:type="default" r:id="rId9"/>
          <w:footerReference w:type="default" r:id="rId10"/>
          <w:footerReference w:type="first" r:id="rId11"/>
          <w:pgSz w:w="11907" w:h="16840" w:code="9"/>
          <w:pgMar w:top="993" w:right="1440" w:bottom="1440" w:left="1701" w:header="720" w:footer="720" w:gutter="0"/>
          <w:cols w:space="720"/>
          <w:noEndnote/>
          <w:titlePg/>
          <w:docGrid w:linePitch="360"/>
        </w:sectPr>
      </w:pPr>
      <w:r w:rsidRPr="00A45F14">
        <w:rPr>
          <w:szCs w:val="24"/>
        </w:rPr>
        <w:t>Door and window structures</w:t>
      </w:r>
    </w:p>
    <w:p w14:paraId="4912522F" w14:textId="597D0B0B" w:rsidR="00627B9F" w:rsidRPr="00A45F14" w:rsidRDefault="00627B9F" w:rsidP="002A3224">
      <w:pPr>
        <w:pStyle w:val="Title"/>
        <w:rPr>
          <w:rFonts w:cs="Times New Roman"/>
          <w:sz w:val="24"/>
          <w:szCs w:val="24"/>
        </w:rPr>
      </w:pPr>
      <w:bookmarkStart w:id="80" w:name="_Toc222758163"/>
      <w:bookmarkStart w:id="81" w:name="_Toc367871063"/>
      <w:bookmarkStart w:id="82" w:name="_Toc411414881"/>
      <w:r w:rsidRPr="00A45F14">
        <w:rPr>
          <w:rFonts w:cs="Times New Roman"/>
          <w:sz w:val="24"/>
          <w:szCs w:val="24"/>
        </w:rPr>
        <w:lastRenderedPageBreak/>
        <w:t xml:space="preserve">Appendix </w:t>
      </w:r>
      <w:r w:rsidR="000959CE" w:rsidRPr="00A45F14">
        <w:rPr>
          <w:rFonts w:cs="Times New Roman"/>
          <w:sz w:val="24"/>
          <w:szCs w:val="24"/>
        </w:rPr>
        <w:t xml:space="preserve">1. </w:t>
      </w:r>
      <w:r w:rsidR="00C236A5" w:rsidRPr="00A45F14">
        <w:rPr>
          <w:rFonts w:cs="Times New Roman"/>
          <w:sz w:val="24"/>
          <w:szCs w:val="24"/>
        </w:rPr>
        <w:t>MONTHLY FIELD ENVIRONMENTAL MONITORING CHECKLIST</w:t>
      </w:r>
      <w:bookmarkEnd w:id="80"/>
      <w:bookmarkEnd w:id="81"/>
      <w:bookmarkEnd w:id="82"/>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2"/>
        <w:gridCol w:w="590"/>
        <w:gridCol w:w="1134"/>
        <w:gridCol w:w="567"/>
        <w:gridCol w:w="643"/>
        <w:gridCol w:w="1170"/>
      </w:tblGrid>
      <w:tr w:rsidR="00130AC3" w:rsidRPr="00A45F14" w14:paraId="70DA1458" w14:textId="77777777" w:rsidTr="005015B7">
        <w:trPr>
          <w:trHeight w:val="432"/>
        </w:trPr>
        <w:tc>
          <w:tcPr>
            <w:tcW w:w="10944" w:type="dxa"/>
            <w:shd w:val="clear" w:color="auto" w:fill="DBE5F1" w:themeFill="accent1" w:themeFillTint="33"/>
            <w:vAlign w:val="center"/>
          </w:tcPr>
          <w:p w14:paraId="5EE7A41F" w14:textId="77777777" w:rsidR="00627B9F" w:rsidRPr="00A45F14" w:rsidRDefault="00627B9F" w:rsidP="003102FA">
            <w:pPr>
              <w:widowControl w:val="0"/>
              <w:numPr>
                <w:ilvl w:val="0"/>
                <w:numId w:val="0"/>
              </w:numPr>
              <w:spacing w:before="0" w:beforeAutospacing="0" w:after="0"/>
              <w:rPr>
                <w:szCs w:val="24"/>
              </w:rPr>
            </w:pPr>
            <w:r w:rsidRPr="00A45F14">
              <w:rPr>
                <w:szCs w:val="24"/>
              </w:rPr>
              <w:t>Location of the construction site</w:t>
            </w:r>
          </w:p>
        </w:tc>
        <w:tc>
          <w:tcPr>
            <w:tcW w:w="4082" w:type="dxa"/>
            <w:gridSpan w:val="5"/>
            <w:vAlign w:val="center"/>
          </w:tcPr>
          <w:p w14:paraId="77902B4D"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601C62F2" w14:textId="77777777" w:rsidTr="005015B7">
        <w:trPr>
          <w:trHeight w:val="432"/>
        </w:trPr>
        <w:tc>
          <w:tcPr>
            <w:tcW w:w="10944" w:type="dxa"/>
            <w:shd w:val="clear" w:color="auto" w:fill="DBE5F1" w:themeFill="accent1" w:themeFillTint="33"/>
            <w:vAlign w:val="center"/>
          </w:tcPr>
          <w:p w14:paraId="794B590B" w14:textId="77777777" w:rsidR="00627B9F" w:rsidRPr="00A45F14" w:rsidRDefault="00627B9F" w:rsidP="003102FA">
            <w:pPr>
              <w:widowControl w:val="0"/>
              <w:numPr>
                <w:ilvl w:val="0"/>
                <w:numId w:val="0"/>
              </w:numPr>
              <w:spacing w:before="0" w:beforeAutospacing="0" w:after="0"/>
              <w:rPr>
                <w:szCs w:val="24"/>
                <w:lang w:val="hy-AM"/>
              </w:rPr>
            </w:pPr>
            <w:r w:rsidRPr="00A45F14">
              <w:rPr>
                <w:szCs w:val="24"/>
              </w:rPr>
              <w:t>Contractor name</w:t>
            </w:r>
          </w:p>
        </w:tc>
        <w:tc>
          <w:tcPr>
            <w:tcW w:w="4082" w:type="dxa"/>
            <w:gridSpan w:val="5"/>
            <w:vAlign w:val="center"/>
          </w:tcPr>
          <w:p w14:paraId="5AA3FC8C"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CC15D2E" w14:textId="77777777" w:rsidTr="005015B7">
        <w:trPr>
          <w:trHeight w:val="432"/>
        </w:trPr>
        <w:tc>
          <w:tcPr>
            <w:tcW w:w="10944" w:type="dxa"/>
            <w:shd w:val="clear" w:color="auto" w:fill="DBE5F1" w:themeFill="accent1" w:themeFillTint="33"/>
            <w:vAlign w:val="center"/>
          </w:tcPr>
          <w:p w14:paraId="3C0CC0D2" w14:textId="77777777" w:rsidR="00627B9F" w:rsidRPr="00A45F14" w:rsidRDefault="00627B9F" w:rsidP="003102FA">
            <w:pPr>
              <w:widowControl w:val="0"/>
              <w:numPr>
                <w:ilvl w:val="0"/>
                <w:numId w:val="0"/>
              </w:numPr>
              <w:spacing w:before="0" w:beforeAutospacing="0" w:after="0"/>
              <w:rPr>
                <w:szCs w:val="24"/>
              </w:rPr>
            </w:pPr>
            <w:r w:rsidRPr="00A45F14">
              <w:rPr>
                <w:szCs w:val="24"/>
              </w:rPr>
              <w:t>Supervisor name</w:t>
            </w:r>
          </w:p>
        </w:tc>
        <w:tc>
          <w:tcPr>
            <w:tcW w:w="4082" w:type="dxa"/>
            <w:gridSpan w:val="5"/>
            <w:vAlign w:val="center"/>
          </w:tcPr>
          <w:p w14:paraId="504E0923"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6A976E5C" w14:textId="77777777" w:rsidTr="005015B7">
        <w:trPr>
          <w:trHeight w:val="432"/>
        </w:trPr>
        <w:tc>
          <w:tcPr>
            <w:tcW w:w="10944" w:type="dxa"/>
            <w:shd w:val="clear" w:color="auto" w:fill="DBE5F1" w:themeFill="accent1" w:themeFillTint="33"/>
            <w:vAlign w:val="center"/>
          </w:tcPr>
          <w:p w14:paraId="012082E9" w14:textId="77777777" w:rsidR="00627B9F" w:rsidRPr="00A45F14" w:rsidRDefault="00627B9F" w:rsidP="003102FA">
            <w:pPr>
              <w:widowControl w:val="0"/>
              <w:numPr>
                <w:ilvl w:val="0"/>
                <w:numId w:val="0"/>
              </w:numPr>
              <w:spacing w:before="0" w:beforeAutospacing="0" w:after="0"/>
              <w:rPr>
                <w:szCs w:val="24"/>
              </w:rPr>
            </w:pPr>
            <w:r w:rsidRPr="00A45F14">
              <w:rPr>
                <w:szCs w:val="24"/>
              </w:rPr>
              <w:t>Visit date</w:t>
            </w:r>
          </w:p>
        </w:tc>
        <w:tc>
          <w:tcPr>
            <w:tcW w:w="4082" w:type="dxa"/>
            <w:gridSpan w:val="5"/>
            <w:vAlign w:val="center"/>
          </w:tcPr>
          <w:p w14:paraId="574AC5E9"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1A2C139D" w14:textId="77777777" w:rsidTr="005015B7">
        <w:trPr>
          <w:trHeight w:val="432"/>
        </w:trPr>
        <w:tc>
          <w:tcPr>
            <w:tcW w:w="10944" w:type="dxa"/>
            <w:shd w:val="clear" w:color="auto" w:fill="DBE5F1" w:themeFill="accent1" w:themeFillTint="33"/>
            <w:vAlign w:val="center"/>
          </w:tcPr>
          <w:p w14:paraId="4E71A83F"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work status</w:t>
            </w:r>
          </w:p>
        </w:tc>
        <w:tc>
          <w:tcPr>
            <w:tcW w:w="4082" w:type="dxa"/>
            <w:gridSpan w:val="5"/>
            <w:tcBorders>
              <w:bottom w:val="single" w:sz="4" w:space="0" w:color="auto"/>
            </w:tcBorders>
            <w:vAlign w:val="center"/>
          </w:tcPr>
          <w:p w14:paraId="79505725"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0C2DEE2" w14:textId="77777777" w:rsidTr="005015B7">
        <w:trPr>
          <w:trHeight w:val="432"/>
        </w:trPr>
        <w:tc>
          <w:tcPr>
            <w:tcW w:w="10944" w:type="dxa"/>
            <w:shd w:val="clear" w:color="auto" w:fill="DBE5F1" w:themeFill="accent1" w:themeFillTint="33"/>
            <w:vAlign w:val="center"/>
          </w:tcPr>
          <w:p w14:paraId="27F93A8A" w14:textId="77777777" w:rsidR="00627B9F" w:rsidRPr="00A45F14" w:rsidRDefault="00627B9F" w:rsidP="003102FA">
            <w:pPr>
              <w:widowControl w:val="0"/>
              <w:numPr>
                <w:ilvl w:val="0"/>
                <w:numId w:val="0"/>
              </w:numPr>
              <w:spacing w:before="0" w:beforeAutospacing="0" w:after="0"/>
              <w:rPr>
                <w:szCs w:val="24"/>
              </w:rPr>
            </w:pPr>
            <w:r w:rsidRPr="00A45F14">
              <w:rPr>
                <w:szCs w:val="24"/>
              </w:rPr>
              <w:t>Verification subject documents and functions</w:t>
            </w:r>
          </w:p>
        </w:tc>
        <w:tc>
          <w:tcPr>
            <w:tcW w:w="2911" w:type="dxa"/>
            <w:gridSpan w:val="4"/>
            <w:tcBorders>
              <w:bottom w:val="single" w:sz="4" w:space="0" w:color="auto"/>
            </w:tcBorders>
            <w:shd w:val="clear" w:color="auto" w:fill="DBE5F1" w:themeFill="accent1" w:themeFillTint="33"/>
            <w:vAlign w:val="center"/>
          </w:tcPr>
          <w:p w14:paraId="1F478512" w14:textId="77777777" w:rsidR="00627B9F" w:rsidRPr="00A45F14" w:rsidRDefault="00627B9F" w:rsidP="00FA11D2">
            <w:pPr>
              <w:widowControl w:val="0"/>
              <w:numPr>
                <w:ilvl w:val="0"/>
                <w:numId w:val="0"/>
              </w:numPr>
              <w:spacing w:before="0" w:beforeAutospacing="0" w:after="0"/>
              <w:jc w:val="center"/>
              <w:rPr>
                <w:szCs w:val="24"/>
              </w:rPr>
            </w:pPr>
            <w:r w:rsidRPr="00A45F14">
              <w:rPr>
                <w:szCs w:val="24"/>
              </w:rPr>
              <w:t>Status</w:t>
            </w:r>
          </w:p>
        </w:tc>
        <w:tc>
          <w:tcPr>
            <w:tcW w:w="1171" w:type="dxa"/>
            <w:vMerge w:val="restart"/>
            <w:shd w:val="clear" w:color="auto" w:fill="DBE5F1" w:themeFill="accent1" w:themeFillTint="33"/>
            <w:vAlign w:val="center"/>
          </w:tcPr>
          <w:p w14:paraId="15C8BB37" w14:textId="77777777" w:rsidR="00627B9F" w:rsidRPr="00A45F14" w:rsidRDefault="00627B9F" w:rsidP="00FA11D2">
            <w:pPr>
              <w:widowControl w:val="0"/>
              <w:numPr>
                <w:ilvl w:val="0"/>
                <w:numId w:val="0"/>
              </w:numPr>
              <w:spacing w:before="0" w:beforeAutospacing="0" w:after="0"/>
              <w:jc w:val="center"/>
              <w:rPr>
                <w:szCs w:val="24"/>
              </w:rPr>
            </w:pPr>
            <w:r w:rsidRPr="00A45F14">
              <w:rPr>
                <w:szCs w:val="24"/>
              </w:rPr>
              <w:t>Notes</w:t>
            </w:r>
          </w:p>
        </w:tc>
      </w:tr>
      <w:tr w:rsidR="00130AC3" w:rsidRPr="00A45F14" w14:paraId="6C67829E" w14:textId="77777777" w:rsidTr="005015B7">
        <w:trPr>
          <w:trHeight w:val="432"/>
        </w:trPr>
        <w:tc>
          <w:tcPr>
            <w:tcW w:w="10944" w:type="dxa"/>
            <w:vAlign w:val="center"/>
          </w:tcPr>
          <w:p w14:paraId="5EED5CE4" w14:textId="77777777" w:rsidR="00627B9F" w:rsidRPr="00A45F14" w:rsidRDefault="00627B9F" w:rsidP="003102FA">
            <w:pPr>
              <w:widowControl w:val="0"/>
              <w:numPr>
                <w:ilvl w:val="0"/>
                <w:numId w:val="0"/>
              </w:numPr>
              <w:spacing w:before="0" w:beforeAutospacing="0" w:after="0"/>
              <w:rPr>
                <w:szCs w:val="24"/>
              </w:rPr>
            </w:pPr>
            <w:r w:rsidRPr="00A45F14">
              <w:rPr>
                <w:szCs w:val="24"/>
              </w:rPr>
              <w:t>The contractor has construction materials extraction permission</w:t>
            </w:r>
          </w:p>
        </w:tc>
        <w:tc>
          <w:tcPr>
            <w:tcW w:w="567" w:type="dxa"/>
            <w:shd w:val="clear" w:color="auto" w:fill="DBE5F1" w:themeFill="accent1" w:themeFillTint="33"/>
            <w:vAlign w:val="center"/>
          </w:tcPr>
          <w:p w14:paraId="53117A08" w14:textId="77777777" w:rsidR="00627B9F" w:rsidRPr="00A45F14" w:rsidRDefault="00627B9F" w:rsidP="003102FA">
            <w:pPr>
              <w:widowControl w:val="0"/>
              <w:numPr>
                <w:ilvl w:val="0"/>
                <w:numId w:val="0"/>
              </w:numPr>
              <w:spacing w:before="0" w:beforeAutospacing="0" w:after="0"/>
              <w:rPr>
                <w:szCs w:val="24"/>
              </w:rPr>
            </w:pPr>
            <w:r w:rsidRPr="00A45F14">
              <w:rPr>
                <w:szCs w:val="24"/>
              </w:rPr>
              <w:t>Yes</w:t>
            </w:r>
          </w:p>
        </w:tc>
        <w:tc>
          <w:tcPr>
            <w:tcW w:w="1134" w:type="dxa"/>
            <w:shd w:val="clear" w:color="auto" w:fill="DBE5F1" w:themeFill="accent1" w:themeFillTint="33"/>
            <w:vAlign w:val="center"/>
          </w:tcPr>
          <w:p w14:paraId="608371A0" w14:textId="77777777" w:rsidR="00627B9F" w:rsidRPr="00A45F14" w:rsidRDefault="00627B9F" w:rsidP="003102FA">
            <w:pPr>
              <w:widowControl w:val="0"/>
              <w:numPr>
                <w:ilvl w:val="0"/>
                <w:numId w:val="0"/>
              </w:numPr>
              <w:spacing w:before="0" w:beforeAutospacing="0" w:after="0"/>
              <w:rPr>
                <w:szCs w:val="24"/>
              </w:rPr>
            </w:pPr>
            <w:r w:rsidRPr="00A45F14">
              <w:rPr>
                <w:szCs w:val="24"/>
              </w:rPr>
              <w:t>Partially</w:t>
            </w:r>
          </w:p>
        </w:tc>
        <w:tc>
          <w:tcPr>
            <w:tcW w:w="567" w:type="dxa"/>
            <w:shd w:val="clear" w:color="auto" w:fill="DBE5F1" w:themeFill="accent1" w:themeFillTint="33"/>
            <w:vAlign w:val="center"/>
          </w:tcPr>
          <w:p w14:paraId="2DAAF678" w14:textId="77777777" w:rsidR="00627B9F" w:rsidRPr="00A45F14" w:rsidRDefault="00627B9F" w:rsidP="003102FA">
            <w:pPr>
              <w:widowControl w:val="0"/>
              <w:numPr>
                <w:ilvl w:val="0"/>
                <w:numId w:val="0"/>
              </w:numPr>
              <w:spacing w:before="0" w:beforeAutospacing="0" w:after="0"/>
              <w:rPr>
                <w:szCs w:val="24"/>
              </w:rPr>
            </w:pPr>
            <w:r w:rsidRPr="00A45F14">
              <w:rPr>
                <w:szCs w:val="24"/>
              </w:rPr>
              <w:t>No</w:t>
            </w:r>
          </w:p>
        </w:tc>
        <w:tc>
          <w:tcPr>
            <w:tcW w:w="643" w:type="dxa"/>
            <w:shd w:val="clear" w:color="auto" w:fill="DBE5F1" w:themeFill="accent1" w:themeFillTint="33"/>
            <w:vAlign w:val="center"/>
          </w:tcPr>
          <w:p w14:paraId="12BE304A" w14:textId="77777777" w:rsidR="00627B9F" w:rsidRPr="00A45F14" w:rsidRDefault="00627B9F" w:rsidP="003102FA">
            <w:pPr>
              <w:widowControl w:val="0"/>
              <w:numPr>
                <w:ilvl w:val="0"/>
                <w:numId w:val="0"/>
              </w:numPr>
              <w:spacing w:before="0" w:beforeAutospacing="0" w:after="0"/>
              <w:rPr>
                <w:szCs w:val="24"/>
              </w:rPr>
            </w:pPr>
            <w:r w:rsidRPr="00A45F14">
              <w:rPr>
                <w:szCs w:val="24"/>
              </w:rPr>
              <w:t>C/N</w:t>
            </w:r>
          </w:p>
        </w:tc>
        <w:tc>
          <w:tcPr>
            <w:tcW w:w="1171" w:type="dxa"/>
            <w:vMerge/>
            <w:vAlign w:val="center"/>
          </w:tcPr>
          <w:p w14:paraId="254F406E"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8E1F420" w14:textId="77777777" w:rsidTr="003102FA">
        <w:trPr>
          <w:trHeight w:val="432"/>
        </w:trPr>
        <w:tc>
          <w:tcPr>
            <w:tcW w:w="10944" w:type="dxa"/>
            <w:vAlign w:val="center"/>
          </w:tcPr>
          <w:p w14:paraId="5A0ACC40" w14:textId="77777777" w:rsidR="00627B9F" w:rsidRPr="00A45F14" w:rsidRDefault="00627B9F" w:rsidP="003102FA">
            <w:pPr>
              <w:widowControl w:val="0"/>
              <w:numPr>
                <w:ilvl w:val="0"/>
                <w:numId w:val="0"/>
              </w:numPr>
              <w:spacing w:before="0" w:beforeAutospacing="0" w:after="0"/>
              <w:rPr>
                <w:szCs w:val="24"/>
              </w:rPr>
            </w:pPr>
            <w:r w:rsidRPr="00A45F14">
              <w:rPr>
                <w:szCs w:val="24"/>
              </w:rPr>
              <w:t xml:space="preserve">The contractor has concrete / asphalt factory operation permission </w:t>
            </w:r>
          </w:p>
        </w:tc>
        <w:tc>
          <w:tcPr>
            <w:tcW w:w="567" w:type="dxa"/>
            <w:vAlign w:val="center"/>
          </w:tcPr>
          <w:p w14:paraId="6B4A9FF8"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28E7DC70"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62008B87"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49F5A7E3"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7036943E"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FB03FDE" w14:textId="77777777" w:rsidTr="003102FA">
        <w:trPr>
          <w:trHeight w:val="432"/>
        </w:trPr>
        <w:tc>
          <w:tcPr>
            <w:tcW w:w="10944" w:type="dxa"/>
            <w:vAlign w:val="center"/>
          </w:tcPr>
          <w:p w14:paraId="0F5F5528" w14:textId="77777777" w:rsidR="00627B9F" w:rsidRPr="00A45F14" w:rsidRDefault="00627B9F" w:rsidP="003102FA">
            <w:pPr>
              <w:widowControl w:val="0"/>
              <w:numPr>
                <w:ilvl w:val="0"/>
                <w:numId w:val="0"/>
              </w:numPr>
              <w:spacing w:before="0" w:beforeAutospacing="0" w:after="0"/>
              <w:rPr>
                <w:szCs w:val="24"/>
              </w:rPr>
            </w:pPr>
            <w:r w:rsidRPr="00A45F14">
              <w:rPr>
                <w:szCs w:val="24"/>
              </w:rPr>
              <w:t>The contractor has waste installation number permission</w:t>
            </w:r>
          </w:p>
        </w:tc>
        <w:tc>
          <w:tcPr>
            <w:tcW w:w="567" w:type="dxa"/>
            <w:vAlign w:val="center"/>
          </w:tcPr>
          <w:p w14:paraId="575297CD"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6967D20"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264AEC73"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235DB79E"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D59F8F2"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4F4C29A3" w14:textId="77777777" w:rsidTr="003102FA">
        <w:trPr>
          <w:trHeight w:val="432"/>
        </w:trPr>
        <w:tc>
          <w:tcPr>
            <w:tcW w:w="10944" w:type="dxa"/>
            <w:vAlign w:val="center"/>
          </w:tcPr>
          <w:p w14:paraId="078F0D54" w14:textId="6DDAEFBB" w:rsidR="00627B9F" w:rsidRPr="00A45F14" w:rsidRDefault="00627B9F" w:rsidP="003102FA">
            <w:pPr>
              <w:widowControl w:val="0"/>
              <w:numPr>
                <w:ilvl w:val="0"/>
                <w:numId w:val="0"/>
              </w:numPr>
              <w:spacing w:before="0" w:beforeAutospacing="0" w:after="0"/>
              <w:rPr>
                <w:szCs w:val="24"/>
              </w:rPr>
            </w:pPr>
            <w:r w:rsidRPr="00A45F14">
              <w:rPr>
                <w:szCs w:val="24"/>
              </w:rPr>
              <w:t>The contractor has agreement services waiter's with: construction from the square household garbage removal regarding</w:t>
            </w:r>
          </w:p>
        </w:tc>
        <w:tc>
          <w:tcPr>
            <w:tcW w:w="567" w:type="dxa"/>
            <w:vAlign w:val="center"/>
          </w:tcPr>
          <w:p w14:paraId="15FF15A7"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75EE5BBD"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54426B14"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1312BD34"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0F12CB0"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10A3FC15" w14:textId="77777777" w:rsidTr="003102FA">
        <w:trPr>
          <w:trHeight w:val="432"/>
        </w:trPr>
        <w:tc>
          <w:tcPr>
            <w:tcW w:w="10944" w:type="dxa"/>
            <w:vAlign w:val="center"/>
          </w:tcPr>
          <w:p w14:paraId="37E639EB"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the square fenced and warning the signs installed are</w:t>
            </w:r>
          </w:p>
        </w:tc>
        <w:tc>
          <w:tcPr>
            <w:tcW w:w="567" w:type="dxa"/>
            <w:vAlign w:val="center"/>
          </w:tcPr>
          <w:p w14:paraId="1648AED6"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7D67FFA3"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19C6FD63"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01F38B79"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773A3F86"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C7ED442" w14:textId="77777777" w:rsidTr="003102FA">
        <w:trPr>
          <w:trHeight w:val="432"/>
        </w:trPr>
        <w:tc>
          <w:tcPr>
            <w:tcW w:w="10944" w:type="dxa"/>
            <w:vAlign w:val="center"/>
          </w:tcPr>
          <w:p w14:paraId="7E0A7A88" w14:textId="4201561C" w:rsidR="00627B9F" w:rsidRPr="00A45F14" w:rsidRDefault="00627B9F" w:rsidP="003102FA">
            <w:pPr>
              <w:widowControl w:val="0"/>
              <w:numPr>
                <w:ilvl w:val="0"/>
                <w:numId w:val="0"/>
              </w:numPr>
              <w:spacing w:before="0" w:beforeAutospacing="0" w:after="0"/>
              <w:rPr>
                <w:szCs w:val="24"/>
              </w:rPr>
            </w:pPr>
            <w:r w:rsidRPr="00A45F14">
              <w:rPr>
                <w:szCs w:val="24"/>
              </w:rPr>
              <w:t>The works are not disorder pedestrian and car movement, or provided temporarily​ alternative the approach</w:t>
            </w:r>
          </w:p>
        </w:tc>
        <w:tc>
          <w:tcPr>
            <w:tcW w:w="567" w:type="dxa"/>
            <w:vAlign w:val="center"/>
          </w:tcPr>
          <w:p w14:paraId="730BA97E"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21722ACE"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33E0E732"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56123225"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131A8C23"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2BD4301B" w14:textId="77777777" w:rsidTr="003102FA">
        <w:trPr>
          <w:trHeight w:val="432"/>
        </w:trPr>
        <w:tc>
          <w:tcPr>
            <w:tcW w:w="10944" w:type="dxa"/>
            <w:vAlign w:val="center"/>
          </w:tcPr>
          <w:p w14:paraId="28A1D500" w14:textId="77777777" w:rsidR="00627B9F" w:rsidRPr="00A45F14" w:rsidRDefault="00627B9F" w:rsidP="003102FA">
            <w:pPr>
              <w:widowControl w:val="0"/>
              <w:numPr>
                <w:ilvl w:val="0"/>
                <w:numId w:val="0"/>
              </w:numPr>
              <w:spacing w:before="0" w:beforeAutospacing="0" w:after="0"/>
              <w:rPr>
                <w:szCs w:val="24"/>
              </w:rPr>
            </w:pPr>
            <w:r w:rsidRPr="00A45F14">
              <w:rPr>
                <w:szCs w:val="24"/>
              </w:rPr>
              <w:t xml:space="preserve">Work the hours maintained are </w:t>
            </w:r>
          </w:p>
        </w:tc>
        <w:tc>
          <w:tcPr>
            <w:tcW w:w="567" w:type="dxa"/>
            <w:vAlign w:val="center"/>
          </w:tcPr>
          <w:p w14:paraId="63751F90"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F48CADB"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469AEA7B"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40224FFE"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7F639EE8"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937F6FD" w14:textId="77777777" w:rsidTr="003102FA">
        <w:trPr>
          <w:trHeight w:val="432"/>
        </w:trPr>
        <w:tc>
          <w:tcPr>
            <w:tcW w:w="10944" w:type="dxa"/>
            <w:vAlign w:val="center"/>
          </w:tcPr>
          <w:p w14:paraId="06463F2C" w14:textId="032BBEC4" w:rsidR="00627B9F" w:rsidRPr="00A45F14" w:rsidRDefault="00627B9F" w:rsidP="003102FA">
            <w:pPr>
              <w:widowControl w:val="0"/>
              <w:numPr>
                <w:ilvl w:val="0"/>
                <w:numId w:val="0"/>
              </w:numPr>
              <w:spacing w:before="0" w:beforeAutospacing="0" w:after="0"/>
              <w:rPr>
                <w:szCs w:val="24"/>
              </w:rPr>
            </w:pPr>
            <w:r w:rsidRPr="00A45F14">
              <w:rPr>
                <w:szCs w:val="24"/>
              </w:rPr>
              <w:t>Construction machines and equipment standard technical is in a state of surplus smoke and noise, fuel and lubricants the leak is missing</w:t>
            </w:r>
          </w:p>
        </w:tc>
        <w:tc>
          <w:tcPr>
            <w:tcW w:w="567" w:type="dxa"/>
            <w:vAlign w:val="center"/>
          </w:tcPr>
          <w:p w14:paraId="4FF239C6"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A9F4303"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6ADA9B03"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5F79A285"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85CBFD3"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FC3F1AA" w14:textId="77777777" w:rsidTr="003102FA">
        <w:trPr>
          <w:trHeight w:val="432"/>
        </w:trPr>
        <w:tc>
          <w:tcPr>
            <w:tcW w:w="10944" w:type="dxa"/>
            <w:vAlign w:val="center"/>
          </w:tcPr>
          <w:p w14:paraId="730B32FB"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materials and waste moving to cover having truck by car</w:t>
            </w:r>
          </w:p>
        </w:tc>
        <w:tc>
          <w:tcPr>
            <w:tcW w:w="567" w:type="dxa"/>
            <w:vAlign w:val="center"/>
          </w:tcPr>
          <w:p w14:paraId="0FAFB6C1"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6302CF6C"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7DDC3CBF"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0513556A"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1C077E2"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4270FE7C" w14:textId="77777777" w:rsidTr="003102FA">
        <w:trPr>
          <w:trHeight w:val="432"/>
        </w:trPr>
        <w:tc>
          <w:tcPr>
            <w:tcW w:w="10944" w:type="dxa"/>
            <w:vAlign w:val="center"/>
          </w:tcPr>
          <w:p w14:paraId="7B1AFB6B"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the square watered - dust causing works in case</w:t>
            </w:r>
          </w:p>
        </w:tc>
        <w:tc>
          <w:tcPr>
            <w:tcW w:w="567" w:type="dxa"/>
            <w:vAlign w:val="center"/>
          </w:tcPr>
          <w:p w14:paraId="552C30F4"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B5EEEDD"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23FE4F2E"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6E3068B5"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22DCF27"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27B03E6D" w14:textId="77777777" w:rsidTr="003102FA">
        <w:trPr>
          <w:trHeight w:val="432"/>
        </w:trPr>
        <w:tc>
          <w:tcPr>
            <w:tcW w:w="10944" w:type="dxa"/>
            <w:vAlign w:val="center"/>
          </w:tcPr>
          <w:p w14:paraId="03DFA36E" w14:textId="3FF4AB6C" w:rsidR="00627B9F" w:rsidRPr="00A45F14" w:rsidRDefault="00627B9F" w:rsidP="003102FA">
            <w:pPr>
              <w:widowControl w:val="0"/>
              <w:numPr>
                <w:ilvl w:val="0"/>
                <w:numId w:val="0"/>
              </w:numPr>
              <w:spacing w:before="0" w:beforeAutospacing="0" w:after="0"/>
              <w:rPr>
                <w:szCs w:val="24"/>
              </w:rPr>
            </w:pPr>
            <w:r w:rsidRPr="00A45F14">
              <w:rPr>
                <w:szCs w:val="24"/>
              </w:rPr>
              <w:t>Construction the camp fence, waste temporary accumulation locations and machinery/equipment service the squares defined are</w:t>
            </w:r>
          </w:p>
        </w:tc>
        <w:tc>
          <w:tcPr>
            <w:tcW w:w="567" w:type="dxa"/>
            <w:vAlign w:val="center"/>
          </w:tcPr>
          <w:p w14:paraId="358D7845"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0F4BC995"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69811CC9"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193A4C0C"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6C8439F4"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DE3B0BC" w14:textId="77777777" w:rsidTr="003102FA">
        <w:trPr>
          <w:trHeight w:val="432"/>
        </w:trPr>
        <w:tc>
          <w:tcPr>
            <w:tcW w:w="10944" w:type="dxa"/>
            <w:vAlign w:val="center"/>
          </w:tcPr>
          <w:p w14:paraId="2F57ADF2"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to the camp water is supplied and drainage is ensured</w:t>
            </w:r>
          </w:p>
        </w:tc>
        <w:tc>
          <w:tcPr>
            <w:tcW w:w="567" w:type="dxa"/>
            <w:vAlign w:val="center"/>
          </w:tcPr>
          <w:p w14:paraId="51B8E84B"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3DB454BF"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4A23F283"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601B5E3C"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14FB0B0D"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98594C0" w14:textId="77777777" w:rsidTr="003102FA">
        <w:trPr>
          <w:trHeight w:val="432"/>
        </w:trPr>
        <w:tc>
          <w:tcPr>
            <w:tcW w:w="10944" w:type="dxa"/>
            <w:vAlign w:val="center"/>
          </w:tcPr>
          <w:p w14:paraId="23001349"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the camp furnished first​ medical aid and firefighting by means</w:t>
            </w:r>
          </w:p>
        </w:tc>
        <w:tc>
          <w:tcPr>
            <w:tcW w:w="567" w:type="dxa"/>
            <w:vAlign w:val="center"/>
          </w:tcPr>
          <w:p w14:paraId="54F09C14"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2DA08CD3"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0347412A"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5F9B98CF"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6F423203"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275648AF" w14:textId="77777777" w:rsidTr="003102FA">
        <w:trPr>
          <w:trHeight w:val="432"/>
        </w:trPr>
        <w:tc>
          <w:tcPr>
            <w:tcW w:w="10944" w:type="dxa"/>
            <w:vAlign w:val="center"/>
          </w:tcPr>
          <w:p w14:paraId="74A866BC" w14:textId="3AAD71B0" w:rsidR="00627B9F" w:rsidRPr="00A45F14" w:rsidRDefault="00627B9F" w:rsidP="003102FA">
            <w:pPr>
              <w:widowControl w:val="0"/>
              <w:numPr>
                <w:ilvl w:val="0"/>
                <w:numId w:val="0"/>
              </w:numPr>
              <w:spacing w:before="0" w:beforeAutospacing="0" w:after="0"/>
              <w:rPr>
                <w:szCs w:val="24"/>
              </w:rPr>
            </w:pPr>
            <w:r w:rsidRPr="00A45F14">
              <w:rPr>
                <w:szCs w:val="24"/>
              </w:rPr>
              <w:lastRenderedPageBreak/>
              <w:t>The workers carry are outerwear, which corresponds to the implementation technological processes (gloves, helmets, respirators, goggles, etc.)</w:t>
            </w:r>
          </w:p>
        </w:tc>
        <w:tc>
          <w:tcPr>
            <w:tcW w:w="567" w:type="dxa"/>
            <w:vAlign w:val="center"/>
          </w:tcPr>
          <w:p w14:paraId="7B7A2418"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7C798D8"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5F3F4E24"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1AA59359"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D126FC2"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9B4CD6F" w14:textId="77777777" w:rsidTr="003102FA">
        <w:trPr>
          <w:trHeight w:val="432"/>
        </w:trPr>
        <w:tc>
          <w:tcPr>
            <w:tcW w:w="10944" w:type="dxa"/>
            <w:vAlign w:val="center"/>
          </w:tcPr>
          <w:p w14:paraId="342F27EF" w14:textId="2AEF3F36" w:rsidR="00627B9F" w:rsidRPr="00A45F14" w:rsidRDefault="00627B9F" w:rsidP="003102FA">
            <w:pPr>
              <w:widowControl w:val="0"/>
              <w:numPr>
                <w:ilvl w:val="0"/>
                <w:numId w:val="0"/>
              </w:numPr>
              <w:spacing w:before="0" w:beforeAutospacing="0" w:after="0"/>
              <w:rPr>
                <w:szCs w:val="24"/>
              </w:rPr>
            </w:pPr>
            <w:r w:rsidRPr="00A45F14">
              <w:rPr>
                <w:szCs w:val="24"/>
              </w:rPr>
              <w:t>Machines and mechanisms location and charging waterproofing is carried out platform on, special with an area where can accumulate​ operation and emergency accidents as a result emerging the leak</w:t>
            </w:r>
          </w:p>
        </w:tc>
        <w:tc>
          <w:tcPr>
            <w:tcW w:w="567" w:type="dxa"/>
            <w:vAlign w:val="center"/>
          </w:tcPr>
          <w:p w14:paraId="101BC4CF"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1459E988"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5860BFF3"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12B0BA4D"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20E7DA77"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42581F33" w14:textId="77777777" w:rsidTr="003102FA">
        <w:trPr>
          <w:trHeight w:val="432"/>
        </w:trPr>
        <w:tc>
          <w:tcPr>
            <w:tcW w:w="10944" w:type="dxa"/>
            <w:vAlign w:val="center"/>
          </w:tcPr>
          <w:p w14:paraId="283A2319" w14:textId="3758BF07" w:rsidR="00627B9F" w:rsidRPr="00A45F14" w:rsidRDefault="00627B9F" w:rsidP="003102FA">
            <w:pPr>
              <w:widowControl w:val="0"/>
              <w:numPr>
                <w:ilvl w:val="0"/>
                <w:numId w:val="0"/>
              </w:numPr>
              <w:spacing w:before="0" w:beforeAutospacing="0" w:after="0"/>
              <w:rPr>
                <w:szCs w:val="24"/>
              </w:rPr>
            </w:pPr>
            <w:r w:rsidRPr="00A45F14">
              <w:rPr>
                <w:szCs w:val="24"/>
              </w:rPr>
              <w:t>Machines and mechanisms washing is carried out naturally aquatic from objects far, excluding leakage direct penetration natural waters</w:t>
            </w:r>
          </w:p>
        </w:tc>
        <w:tc>
          <w:tcPr>
            <w:tcW w:w="567" w:type="dxa"/>
            <w:vAlign w:val="center"/>
          </w:tcPr>
          <w:p w14:paraId="59612EA7"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00479BD5"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5631E1B7"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52AD112F"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47908EC"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5A1AC0D9" w14:textId="77777777" w:rsidTr="003102FA">
        <w:trPr>
          <w:trHeight w:val="432"/>
        </w:trPr>
        <w:tc>
          <w:tcPr>
            <w:tcW w:w="10944" w:type="dxa"/>
            <w:vAlign w:val="center"/>
          </w:tcPr>
          <w:p w14:paraId="49B1BCB8" w14:textId="77777777" w:rsidR="00627B9F" w:rsidRPr="00A45F14" w:rsidRDefault="00627B9F" w:rsidP="003102FA">
            <w:pPr>
              <w:widowControl w:val="0"/>
              <w:numPr>
                <w:ilvl w:val="0"/>
                <w:numId w:val="0"/>
              </w:numPr>
              <w:spacing w:before="0" w:beforeAutospacing="0" w:after="0"/>
              <w:rPr>
                <w:szCs w:val="24"/>
              </w:rPr>
            </w:pPr>
            <w:r w:rsidRPr="00A45F14">
              <w:rPr>
                <w:szCs w:val="24"/>
              </w:rPr>
              <w:t>Construction waste being installed are exclusively special defined in places</w:t>
            </w:r>
          </w:p>
        </w:tc>
        <w:tc>
          <w:tcPr>
            <w:tcW w:w="567" w:type="dxa"/>
            <w:vAlign w:val="center"/>
          </w:tcPr>
          <w:p w14:paraId="42A1CCD7"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543C2075"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21B605DE"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5F0BD590"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640CCCD4"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73312037" w14:textId="77777777" w:rsidTr="003102FA">
        <w:trPr>
          <w:trHeight w:val="432"/>
        </w:trPr>
        <w:tc>
          <w:tcPr>
            <w:tcW w:w="10944" w:type="dxa"/>
            <w:vAlign w:val="center"/>
          </w:tcPr>
          <w:p w14:paraId="4F652AE2" w14:textId="77777777" w:rsidR="00627B9F" w:rsidRPr="00A45F14" w:rsidRDefault="00627B9F" w:rsidP="003102FA">
            <w:pPr>
              <w:widowControl w:val="0"/>
              <w:numPr>
                <w:ilvl w:val="0"/>
                <w:numId w:val="0"/>
              </w:numPr>
              <w:spacing w:before="0" w:beforeAutospacing="0" w:after="0"/>
              <w:rPr>
                <w:szCs w:val="24"/>
              </w:rPr>
            </w:pPr>
            <w:r w:rsidRPr="00A45F14">
              <w:rPr>
                <w:szCs w:val="24"/>
              </w:rPr>
              <w:t xml:space="preserve">Natural building materials extraction is done in the license brought conditions strictly maintaining </w:t>
            </w:r>
          </w:p>
        </w:tc>
        <w:tc>
          <w:tcPr>
            <w:tcW w:w="567" w:type="dxa"/>
            <w:vAlign w:val="center"/>
          </w:tcPr>
          <w:p w14:paraId="772B0913"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49080A19"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54784602"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2522AE45"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3E8443FD"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32607B36" w14:textId="77777777" w:rsidTr="003102FA">
        <w:trPr>
          <w:trHeight w:val="432"/>
        </w:trPr>
        <w:tc>
          <w:tcPr>
            <w:tcW w:w="10944" w:type="dxa"/>
            <w:vAlign w:val="center"/>
          </w:tcPr>
          <w:p w14:paraId="3EADDFFB" w14:textId="04EA9359" w:rsidR="00627B9F" w:rsidRPr="00A45F14" w:rsidRDefault="00627B9F" w:rsidP="003102FA">
            <w:pPr>
              <w:widowControl w:val="0"/>
              <w:numPr>
                <w:ilvl w:val="0"/>
                <w:numId w:val="0"/>
              </w:numPr>
              <w:spacing w:before="0" w:beforeAutospacing="0" w:after="0"/>
              <w:rPr>
                <w:szCs w:val="24"/>
              </w:rPr>
            </w:pPr>
            <w:r w:rsidRPr="00A45F14">
              <w:rPr>
                <w:szCs w:val="24"/>
              </w:rPr>
              <w:t>Land works as a result caused excess materials and soil upper the layer must be kept separately and later be used backfill/site improvement number</w:t>
            </w:r>
          </w:p>
        </w:tc>
        <w:tc>
          <w:tcPr>
            <w:tcW w:w="567" w:type="dxa"/>
            <w:vAlign w:val="center"/>
          </w:tcPr>
          <w:p w14:paraId="2F767FB8"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700E8005"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77523946"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286C1D34"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56A92796" w14:textId="77777777" w:rsidR="00627B9F" w:rsidRPr="00A45F14" w:rsidRDefault="00627B9F" w:rsidP="003102FA">
            <w:pPr>
              <w:widowControl w:val="0"/>
              <w:numPr>
                <w:ilvl w:val="0"/>
                <w:numId w:val="0"/>
              </w:numPr>
              <w:spacing w:before="0" w:beforeAutospacing="0" w:after="0"/>
              <w:rPr>
                <w:szCs w:val="24"/>
              </w:rPr>
            </w:pPr>
          </w:p>
        </w:tc>
      </w:tr>
      <w:tr w:rsidR="00130AC3" w:rsidRPr="00A45F14" w14:paraId="6A47B3C1" w14:textId="77777777" w:rsidTr="003102FA">
        <w:trPr>
          <w:trHeight w:val="432"/>
        </w:trPr>
        <w:tc>
          <w:tcPr>
            <w:tcW w:w="10944" w:type="dxa"/>
            <w:vAlign w:val="center"/>
          </w:tcPr>
          <w:p w14:paraId="3A6398AA" w14:textId="77777777" w:rsidR="00627B9F" w:rsidRPr="00A45F14" w:rsidRDefault="00627B9F" w:rsidP="003102FA">
            <w:pPr>
              <w:widowControl w:val="0"/>
              <w:numPr>
                <w:ilvl w:val="0"/>
                <w:numId w:val="0"/>
              </w:numPr>
              <w:spacing w:before="0" w:beforeAutospacing="0" w:after="0"/>
              <w:rPr>
                <w:szCs w:val="24"/>
              </w:rPr>
            </w:pPr>
            <w:r w:rsidRPr="00A45F14">
              <w:rPr>
                <w:szCs w:val="24"/>
              </w:rPr>
              <w:t>Random of finds detection in case works must be stopped and must be contacted to be confirmed cultural inheritance maintenance number responsible state bodies back</w:t>
            </w:r>
          </w:p>
        </w:tc>
        <w:tc>
          <w:tcPr>
            <w:tcW w:w="567" w:type="dxa"/>
            <w:vAlign w:val="center"/>
          </w:tcPr>
          <w:p w14:paraId="19E487A1"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6F33E51B"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34E930CC"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7101E2D7"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70683F0C" w14:textId="77777777" w:rsidR="00627B9F" w:rsidRPr="00A45F14" w:rsidRDefault="00627B9F" w:rsidP="003102FA">
            <w:pPr>
              <w:widowControl w:val="0"/>
              <w:numPr>
                <w:ilvl w:val="0"/>
                <w:numId w:val="0"/>
              </w:numPr>
              <w:spacing w:before="0" w:beforeAutospacing="0" w:after="0"/>
              <w:rPr>
                <w:szCs w:val="24"/>
              </w:rPr>
            </w:pPr>
          </w:p>
        </w:tc>
      </w:tr>
      <w:tr w:rsidR="00C26B87" w:rsidRPr="00A45F14" w14:paraId="6F8477EF" w14:textId="77777777" w:rsidTr="003102FA">
        <w:trPr>
          <w:trHeight w:val="432"/>
        </w:trPr>
        <w:tc>
          <w:tcPr>
            <w:tcW w:w="10944" w:type="dxa"/>
            <w:vAlign w:val="center"/>
          </w:tcPr>
          <w:p w14:paraId="5BC7F1D1" w14:textId="0A2F956A" w:rsidR="00627B9F" w:rsidRPr="00A45F14" w:rsidRDefault="00627B9F" w:rsidP="003102FA">
            <w:pPr>
              <w:widowControl w:val="0"/>
              <w:numPr>
                <w:ilvl w:val="0"/>
                <w:numId w:val="0"/>
              </w:numPr>
              <w:spacing w:before="0" w:beforeAutospacing="0" w:after="0"/>
              <w:rPr>
                <w:szCs w:val="24"/>
              </w:rPr>
            </w:pPr>
            <w:r w:rsidRPr="00A45F14">
              <w:rPr>
                <w:szCs w:val="24"/>
              </w:rPr>
              <w:t>Publication physical works from the end then the square/camp must be cleaned any from the remains and will be matched surrounding to the landscape</w:t>
            </w:r>
          </w:p>
        </w:tc>
        <w:tc>
          <w:tcPr>
            <w:tcW w:w="567" w:type="dxa"/>
            <w:vAlign w:val="center"/>
          </w:tcPr>
          <w:p w14:paraId="2094BEB0" w14:textId="77777777" w:rsidR="00627B9F" w:rsidRPr="00A45F14" w:rsidRDefault="00627B9F" w:rsidP="003102FA">
            <w:pPr>
              <w:widowControl w:val="0"/>
              <w:numPr>
                <w:ilvl w:val="0"/>
                <w:numId w:val="0"/>
              </w:numPr>
              <w:spacing w:before="0" w:beforeAutospacing="0" w:after="0"/>
              <w:rPr>
                <w:szCs w:val="24"/>
              </w:rPr>
            </w:pPr>
          </w:p>
        </w:tc>
        <w:tc>
          <w:tcPr>
            <w:tcW w:w="1134" w:type="dxa"/>
            <w:vAlign w:val="center"/>
          </w:tcPr>
          <w:p w14:paraId="05641EAA" w14:textId="77777777" w:rsidR="00627B9F" w:rsidRPr="00A45F14" w:rsidRDefault="00627B9F" w:rsidP="003102FA">
            <w:pPr>
              <w:widowControl w:val="0"/>
              <w:numPr>
                <w:ilvl w:val="0"/>
                <w:numId w:val="0"/>
              </w:numPr>
              <w:spacing w:before="0" w:beforeAutospacing="0" w:after="0"/>
              <w:rPr>
                <w:szCs w:val="24"/>
              </w:rPr>
            </w:pPr>
          </w:p>
        </w:tc>
        <w:tc>
          <w:tcPr>
            <w:tcW w:w="567" w:type="dxa"/>
            <w:vAlign w:val="center"/>
          </w:tcPr>
          <w:p w14:paraId="6CF90020" w14:textId="77777777" w:rsidR="00627B9F" w:rsidRPr="00A45F14" w:rsidRDefault="00627B9F" w:rsidP="003102FA">
            <w:pPr>
              <w:widowControl w:val="0"/>
              <w:numPr>
                <w:ilvl w:val="0"/>
                <w:numId w:val="0"/>
              </w:numPr>
              <w:spacing w:before="0" w:beforeAutospacing="0" w:after="0"/>
              <w:rPr>
                <w:szCs w:val="24"/>
              </w:rPr>
            </w:pPr>
          </w:p>
        </w:tc>
        <w:tc>
          <w:tcPr>
            <w:tcW w:w="643" w:type="dxa"/>
            <w:vAlign w:val="center"/>
          </w:tcPr>
          <w:p w14:paraId="2786B773" w14:textId="77777777" w:rsidR="00627B9F" w:rsidRPr="00A45F14" w:rsidRDefault="00627B9F" w:rsidP="003102FA">
            <w:pPr>
              <w:widowControl w:val="0"/>
              <w:numPr>
                <w:ilvl w:val="0"/>
                <w:numId w:val="0"/>
              </w:numPr>
              <w:spacing w:before="0" w:beforeAutospacing="0" w:after="0"/>
              <w:rPr>
                <w:szCs w:val="24"/>
              </w:rPr>
            </w:pPr>
          </w:p>
        </w:tc>
        <w:tc>
          <w:tcPr>
            <w:tcW w:w="1171" w:type="dxa"/>
            <w:vAlign w:val="center"/>
          </w:tcPr>
          <w:p w14:paraId="763878F0" w14:textId="77777777" w:rsidR="00627B9F" w:rsidRPr="00A45F14" w:rsidRDefault="00627B9F" w:rsidP="003102FA">
            <w:pPr>
              <w:widowControl w:val="0"/>
              <w:numPr>
                <w:ilvl w:val="0"/>
                <w:numId w:val="0"/>
              </w:numPr>
              <w:spacing w:before="0" w:beforeAutospacing="0" w:after="0"/>
              <w:rPr>
                <w:szCs w:val="24"/>
              </w:rPr>
            </w:pPr>
          </w:p>
        </w:tc>
      </w:tr>
    </w:tbl>
    <w:p w14:paraId="47FA09A1" w14:textId="77777777" w:rsidR="00627B9F" w:rsidRPr="00A45F14" w:rsidRDefault="00627B9F" w:rsidP="00FB6D6A">
      <w:pPr>
        <w:numPr>
          <w:ilvl w:val="0"/>
          <w:numId w:val="0"/>
        </w:numPr>
        <w:rPr>
          <w:szCs w:val="24"/>
        </w:rPr>
      </w:pPr>
    </w:p>
    <w:p w14:paraId="1B4A9CF1" w14:textId="7B493A75" w:rsidR="003F349A" w:rsidRPr="00A45F14" w:rsidRDefault="00D255CD" w:rsidP="002A3224">
      <w:pPr>
        <w:pStyle w:val="Title"/>
        <w:rPr>
          <w:rFonts w:cs="Times New Roman"/>
          <w:sz w:val="24"/>
          <w:szCs w:val="24"/>
        </w:rPr>
      </w:pPr>
      <w:r w:rsidRPr="00A45F14">
        <w:rPr>
          <w:rFonts w:cs="Times New Roman"/>
          <w:sz w:val="24"/>
          <w:szCs w:val="24"/>
        </w:rPr>
        <w:br w:type="page"/>
      </w:r>
      <w:r w:rsidR="008B70D1" w:rsidRPr="00A45F14">
        <w:rPr>
          <w:rFonts w:cs="Times New Roman"/>
          <w:sz w:val="24"/>
          <w:szCs w:val="24"/>
        </w:rPr>
        <w:lastRenderedPageBreak/>
        <w:t>Appendix</w:t>
      </w:r>
      <w:r w:rsidR="003F349A" w:rsidRPr="00A45F14">
        <w:rPr>
          <w:rFonts w:cs="Times New Roman"/>
          <w:sz w:val="24"/>
          <w:szCs w:val="24"/>
        </w:rPr>
        <w:t xml:space="preserve"> 2</w:t>
      </w:r>
      <w:r w:rsidR="005057C5" w:rsidRPr="00A45F14">
        <w:rPr>
          <w:rFonts w:cs="Times New Roman"/>
          <w:sz w:val="24"/>
          <w:szCs w:val="24"/>
        </w:rPr>
        <w:t xml:space="preserve">: </w:t>
      </w:r>
      <w:r w:rsidR="003F349A" w:rsidRPr="00A45F14">
        <w:rPr>
          <w:rFonts w:cs="Times New Roman"/>
          <w:sz w:val="24"/>
          <w:szCs w:val="24"/>
        </w:rPr>
        <w:t>ENVIRONMENTAL AND SOCIAL IMPACT MITIGATION PLAN</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6"/>
        <w:gridCol w:w="1876"/>
        <w:gridCol w:w="10478"/>
      </w:tblGrid>
      <w:tr w:rsidR="00130AC3" w:rsidRPr="00A45F14" w14:paraId="2D064E5A" w14:textId="77777777" w:rsidTr="005015B7">
        <w:trPr>
          <w:jc w:val="center"/>
        </w:trPr>
        <w:tc>
          <w:tcPr>
            <w:tcW w:w="746"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D7C14CA" w14:textId="77777777" w:rsidR="003F349A" w:rsidRPr="00A45F14" w:rsidRDefault="003F349A" w:rsidP="00472751">
            <w:pPr>
              <w:numPr>
                <w:ilvl w:val="0"/>
                <w:numId w:val="0"/>
              </w:numPr>
              <w:spacing w:before="0" w:beforeAutospacing="0" w:after="0"/>
              <w:jc w:val="center"/>
              <w:rPr>
                <w:b/>
                <w:bCs/>
                <w:sz w:val="22"/>
              </w:rPr>
            </w:pPr>
            <w:r w:rsidRPr="00A45F14">
              <w:rPr>
                <w:b/>
                <w:bCs/>
                <w:sz w:val="22"/>
              </w:rPr>
              <w:t>ACTION</w:t>
            </w:r>
          </w:p>
        </w:tc>
        <w:tc>
          <w:tcPr>
            <w:tcW w:w="646" w:type="pct"/>
            <w:tcBorders>
              <w:top w:val="single" w:sz="4" w:space="0" w:color="auto"/>
              <w:left w:val="single" w:sz="4" w:space="0" w:color="auto"/>
              <w:bottom w:val="single" w:sz="4" w:space="0" w:color="auto"/>
            </w:tcBorders>
            <w:shd w:val="clear" w:color="auto" w:fill="B8CCE4" w:themeFill="accent1" w:themeFillTint="66"/>
          </w:tcPr>
          <w:p w14:paraId="0C364E2C" w14:textId="77777777" w:rsidR="003F349A" w:rsidRPr="00A45F14" w:rsidRDefault="003F349A" w:rsidP="00472751">
            <w:pPr>
              <w:numPr>
                <w:ilvl w:val="0"/>
                <w:numId w:val="0"/>
              </w:numPr>
              <w:spacing w:before="0" w:beforeAutospacing="0" w:after="0"/>
              <w:jc w:val="center"/>
              <w:rPr>
                <w:b/>
                <w:bCs/>
                <w:sz w:val="22"/>
              </w:rPr>
            </w:pPr>
            <w:r w:rsidRPr="00A45F14">
              <w:rPr>
                <w:b/>
                <w:bCs/>
                <w:sz w:val="22"/>
              </w:rPr>
              <w:t>PARAMETER</w:t>
            </w:r>
          </w:p>
        </w:tc>
        <w:tc>
          <w:tcPr>
            <w:tcW w:w="3608" w:type="pct"/>
            <w:tcBorders>
              <w:top w:val="single" w:sz="4" w:space="0" w:color="auto"/>
              <w:left w:val="nil"/>
              <w:bottom w:val="single" w:sz="4" w:space="0" w:color="auto"/>
            </w:tcBorders>
            <w:shd w:val="clear" w:color="auto" w:fill="B8CCE4" w:themeFill="accent1" w:themeFillTint="66"/>
          </w:tcPr>
          <w:p w14:paraId="1A6197B9" w14:textId="77777777" w:rsidR="003F349A" w:rsidRPr="00A45F14" w:rsidRDefault="003F349A" w:rsidP="00472751">
            <w:pPr>
              <w:numPr>
                <w:ilvl w:val="0"/>
                <w:numId w:val="0"/>
              </w:numPr>
              <w:spacing w:before="0" w:beforeAutospacing="0" w:after="0"/>
              <w:jc w:val="center"/>
              <w:rPr>
                <w:b/>
                <w:bCs/>
                <w:sz w:val="22"/>
              </w:rPr>
            </w:pPr>
            <w:r w:rsidRPr="00A45F14">
              <w:rPr>
                <w:b/>
                <w:bCs/>
                <w:sz w:val="22"/>
              </w:rPr>
              <w:t>MITIGATION MEASURES CHECKLIST</w:t>
            </w:r>
          </w:p>
        </w:tc>
      </w:tr>
      <w:tr w:rsidR="00130AC3" w:rsidRPr="00A45F14" w14:paraId="27D00629" w14:textId="77777777" w:rsidTr="00A27AF9">
        <w:trPr>
          <w:trHeight w:val="529"/>
          <w:jc w:val="center"/>
        </w:trPr>
        <w:tc>
          <w:tcPr>
            <w:tcW w:w="746" w:type="pct"/>
            <w:vMerge w:val="restart"/>
            <w:tcBorders>
              <w:top w:val="single" w:sz="4" w:space="0" w:color="auto"/>
              <w:left w:val="single" w:sz="4" w:space="0" w:color="auto"/>
            </w:tcBorders>
          </w:tcPr>
          <w:p w14:paraId="65F8AABC" w14:textId="77777777" w:rsidR="003F349A" w:rsidRPr="00A45F14" w:rsidRDefault="003F349A" w:rsidP="00472751">
            <w:pPr>
              <w:numPr>
                <w:ilvl w:val="0"/>
                <w:numId w:val="0"/>
              </w:numPr>
              <w:spacing w:before="0" w:beforeAutospacing="0" w:after="0"/>
              <w:rPr>
                <w:sz w:val="22"/>
              </w:rPr>
            </w:pPr>
            <w:r w:rsidRPr="00A45F14">
              <w:rPr>
                <w:sz w:val="22"/>
              </w:rPr>
              <w:t>General</w:t>
            </w:r>
          </w:p>
        </w:tc>
        <w:tc>
          <w:tcPr>
            <w:tcW w:w="646" w:type="pct"/>
            <w:tcBorders>
              <w:top w:val="single" w:sz="4" w:space="0" w:color="auto"/>
              <w:bottom w:val="dotted" w:sz="4" w:space="0" w:color="auto"/>
            </w:tcBorders>
            <w:shd w:val="clear" w:color="auto" w:fill="auto"/>
          </w:tcPr>
          <w:p w14:paraId="0FBAD88C" w14:textId="77777777" w:rsidR="003F349A" w:rsidRPr="00A45F14" w:rsidRDefault="003F349A" w:rsidP="00472751">
            <w:pPr>
              <w:numPr>
                <w:ilvl w:val="0"/>
                <w:numId w:val="0"/>
              </w:numPr>
              <w:spacing w:before="0" w:beforeAutospacing="0" w:after="0"/>
              <w:rPr>
                <w:sz w:val="22"/>
              </w:rPr>
            </w:pPr>
            <w:r w:rsidRPr="00A45F14">
              <w:rPr>
                <w:sz w:val="22"/>
              </w:rPr>
              <w:t>Notification</w:t>
            </w:r>
          </w:p>
        </w:tc>
        <w:tc>
          <w:tcPr>
            <w:tcW w:w="3608" w:type="pct"/>
            <w:tcBorders>
              <w:top w:val="single" w:sz="4" w:space="0" w:color="auto"/>
              <w:bottom w:val="single" w:sz="4" w:space="0" w:color="auto"/>
            </w:tcBorders>
            <w:shd w:val="clear" w:color="auto" w:fill="auto"/>
          </w:tcPr>
          <w:p w14:paraId="0E123C11" w14:textId="6CA2B102" w:rsidR="003F349A" w:rsidRPr="00A45F14" w:rsidRDefault="003F349A" w:rsidP="00472751">
            <w:pPr>
              <w:numPr>
                <w:ilvl w:val="0"/>
                <w:numId w:val="0"/>
              </w:numPr>
              <w:spacing w:before="0" w:beforeAutospacing="0" w:after="0"/>
              <w:rPr>
                <w:sz w:val="22"/>
              </w:rPr>
            </w:pPr>
            <w:r w:rsidRPr="00A45F14">
              <w:rPr>
                <w:sz w:val="22"/>
              </w:rPr>
              <w:t xml:space="preserve">(a) Population informed is works about press and / or publicly accessible in places (including construction site) according to notifications through </w:t>
            </w:r>
          </w:p>
          <w:p w14:paraId="6C971D68" w14:textId="58632AF1" w:rsidR="003F349A" w:rsidRPr="00A45F14" w:rsidRDefault="003F349A" w:rsidP="00472751">
            <w:pPr>
              <w:numPr>
                <w:ilvl w:val="0"/>
                <w:numId w:val="0"/>
              </w:numPr>
              <w:spacing w:before="0" w:beforeAutospacing="0" w:after="0"/>
              <w:rPr>
                <w:sz w:val="22"/>
              </w:rPr>
            </w:pPr>
            <w:r w:rsidRPr="00A45F14">
              <w:rPr>
                <w:sz w:val="22"/>
              </w:rPr>
              <w:t xml:space="preserve">(b) Hand are to be brought required legal all permits, agreements, licenses and wording: program of actions number </w:t>
            </w:r>
          </w:p>
          <w:p w14:paraId="7C5018B0" w14:textId="09F01F41" w:rsidR="003F349A" w:rsidRPr="00A45F14" w:rsidRDefault="003F349A" w:rsidP="00472751">
            <w:pPr>
              <w:numPr>
                <w:ilvl w:val="0"/>
                <w:numId w:val="0"/>
              </w:numPr>
              <w:spacing w:before="0" w:beforeAutospacing="0" w:after="0"/>
              <w:rPr>
                <w:sz w:val="22"/>
              </w:rPr>
            </w:pPr>
            <w:r w:rsidRPr="00A45F14">
              <w:rPr>
                <w:sz w:val="22"/>
              </w:rPr>
              <w:t xml:space="preserve">(c) The Contractor officially agreement is that​ all works will be done safe and disciplined in a way to reduce the effects nearby residents and surrounding environment on </w:t>
            </w:r>
          </w:p>
        </w:tc>
      </w:tr>
      <w:tr w:rsidR="00130AC3" w:rsidRPr="00A45F14" w14:paraId="49016201" w14:textId="77777777" w:rsidTr="00A27AF9">
        <w:trPr>
          <w:trHeight w:val="826"/>
          <w:jc w:val="center"/>
        </w:trPr>
        <w:tc>
          <w:tcPr>
            <w:tcW w:w="746" w:type="pct"/>
            <w:vMerge/>
            <w:tcBorders>
              <w:left w:val="single" w:sz="4" w:space="0" w:color="auto"/>
              <w:bottom w:val="dotted" w:sz="4" w:space="0" w:color="auto"/>
            </w:tcBorders>
          </w:tcPr>
          <w:p w14:paraId="72890DDC" w14:textId="77777777" w:rsidR="003F349A" w:rsidRPr="00A45F14" w:rsidRDefault="003F349A" w:rsidP="00472751">
            <w:pPr>
              <w:numPr>
                <w:ilvl w:val="0"/>
                <w:numId w:val="0"/>
              </w:numPr>
              <w:spacing w:before="0" w:beforeAutospacing="0" w:after="0"/>
              <w:rPr>
                <w:sz w:val="22"/>
              </w:rPr>
            </w:pPr>
          </w:p>
        </w:tc>
        <w:tc>
          <w:tcPr>
            <w:tcW w:w="646" w:type="pct"/>
            <w:tcBorders>
              <w:top w:val="single" w:sz="4" w:space="0" w:color="auto"/>
              <w:bottom w:val="dotted" w:sz="4" w:space="0" w:color="auto"/>
            </w:tcBorders>
            <w:shd w:val="clear" w:color="auto" w:fill="auto"/>
          </w:tcPr>
          <w:p w14:paraId="0EE5AF41" w14:textId="77777777" w:rsidR="003F349A" w:rsidRPr="00A45F14" w:rsidRDefault="003F349A" w:rsidP="00472751">
            <w:pPr>
              <w:numPr>
                <w:ilvl w:val="0"/>
                <w:numId w:val="0"/>
              </w:numPr>
              <w:spacing w:before="0" w:beforeAutospacing="0" w:after="0"/>
              <w:rPr>
                <w:sz w:val="22"/>
              </w:rPr>
            </w:pPr>
            <w:r w:rsidRPr="00A45F14">
              <w:rPr>
                <w:sz w:val="22"/>
              </w:rPr>
              <w:t>Worker safety</w:t>
            </w:r>
          </w:p>
        </w:tc>
        <w:tc>
          <w:tcPr>
            <w:tcW w:w="3608" w:type="pct"/>
            <w:tcBorders>
              <w:top w:val="single" w:sz="4" w:space="0" w:color="auto"/>
              <w:bottom w:val="single" w:sz="4" w:space="0" w:color="auto"/>
            </w:tcBorders>
            <w:shd w:val="clear" w:color="auto" w:fill="auto"/>
          </w:tcPr>
          <w:p w14:paraId="1C810DAF" w14:textId="318D4D17" w:rsidR="003F349A" w:rsidRPr="00A45F14" w:rsidRDefault="003F349A" w:rsidP="00472751">
            <w:pPr>
              <w:numPr>
                <w:ilvl w:val="0"/>
                <w:numId w:val="0"/>
              </w:numPr>
              <w:spacing w:before="0" w:beforeAutospacing="0" w:after="0"/>
              <w:rPr>
                <w:sz w:val="22"/>
              </w:rPr>
            </w:pPr>
            <w:r w:rsidRPr="00A45F14">
              <w:rPr>
                <w:sz w:val="22"/>
              </w:rPr>
              <w:t>(a) Personal protective equipment for workers should comply with international best practices (helmets, masks and protective glasses where necessary, overalls and protective footwear, etc.)</w:t>
            </w:r>
          </w:p>
          <w:p w14:paraId="1DF6A77A" w14:textId="77777777" w:rsidR="003F349A" w:rsidRPr="00A45F14" w:rsidRDefault="003F349A" w:rsidP="00472751">
            <w:pPr>
              <w:numPr>
                <w:ilvl w:val="0"/>
                <w:numId w:val="0"/>
              </w:numPr>
              <w:spacing w:before="0" w:beforeAutospacing="0" w:after="0"/>
              <w:rPr>
                <w:sz w:val="22"/>
              </w:rPr>
            </w:pPr>
            <w:r w:rsidRPr="00A45F14">
              <w:rPr>
                <w:sz w:val="22"/>
              </w:rPr>
              <w:t>(b) First aid kits and fire extinguishers are available on the construction site.</w:t>
            </w:r>
          </w:p>
          <w:p w14:paraId="1A83AFF1" w14:textId="77777777" w:rsidR="003F349A" w:rsidRPr="00A45F14" w:rsidRDefault="003F349A" w:rsidP="00472751">
            <w:pPr>
              <w:numPr>
                <w:ilvl w:val="0"/>
                <w:numId w:val="0"/>
              </w:numPr>
              <w:spacing w:before="0" w:beforeAutospacing="0" w:after="0"/>
              <w:rPr>
                <w:sz w:val="22"/>
              </w:rPr>
            </w:pPr>
            <w:r w:rsidRPr="00A45F14">
              <w:rPr>
                <w:sz w:val="22"/>
              </w:rPr>
              <w:t>(c) Appropriate signs are posted on the construction site informing workers of emergency services (ambulance, fire department) contact information.</w:t>
            </w:r>
          </w:p>
        </w:tc>
      </w:tr>
      <w:tr w:rsidR="00130AC3" w:rsidRPr="00A45F14" w14:paraId="1A13A504" w14:textId="77777777" w:rsidTr="00A27AF9">
        <w:trPr>
          <w:trHeight w:val="980"/>
          <w:jc w:val="center"/>
        </w:trPr>
        <w:tc>
          <w:tcPr>
            <w:tcW w:w="746" w:type="pct"/>
            <w:tcBorders>
              <w:top w:val="single" w:sz="4" w:space="0" w:color="auto"/>
              <w:left w:val="single" w:sz="4" w:space="0" w:color="auto"/>
            </w:tcBorders>
          </w:tcPr>
          <w:p w14:paraId="551995B5" w14:textId="77777777" w:rsidR="003F349A" w:rsidRPr="00A45F14" w:rsidRDefault="003F349A" w:rsidP="00472751">
            <w:pPr>
              <w:numPr>
                <w:ilvl w:val="0"/>
                <w:numId w:val="0"/>
              </w:numPr>
              <w:spacing w:before="0" w:beforeAutospacing="0" w:after="0"/>
              <w:rPr>
                <w:sz w:val="22"/>
              </w:rPr>
            </w:pPr>
            <w:r w:rsidRPr="00A45F14">
              <w:rPr>
                <w:sz w:val="22"/>
              </w:rPr>
              <w:t>Impact on biodiversity</w:t>
            </w:r>
          </w:p>
        </w:tc>
        <w:tc>
          <w:tcPr>
            <w:tcW w:w="646" w:type="pct"/>
            <w:tcBorders>
              <w:top w:val="single" w:sz="4" w:space="0" w:color="auto"/>
              <w:bottom w:val="dotted" w:sz="4" w:space="0" w:color="auto"/>
            </w:tcBorders>
            <w:shd w:val="clear" w:color="auto" w:fill="auto"/>
          </w:tcPr>
          <w:p w14:paraId="51911652" w14:textId="77777777" w:rsidR="003F349A" w:rsidRPr="00A45F14" w:rsidRDefault="003F349A" w:rsidP="00472751">
            <w:pPr>
              <w:numPr>
                <w:ilvl w:val="0"/>
                <w:numId w:val="0"/>
              </w:numPr>
              <w:spacing w:before="0" w:beforeAutospacing="0" w:after="0"/>
              <w:rPr>
                <w:sz w:val="22"/>
              </w:rPr>
            </w:pPr>
            <w:r w:rsidRPr="00A45F14">
              <w:rPr>
                <w:sz w:val="22"/>
              </w:rPr>
              <w:t>Flora</w:t>
            </w:r>
          </w:p>
        </w:tc>
        <w:tc>
          <w:tcPr>
            <w:tcW w:w="3608" w:type="pct"/>
            <w:tcBorders>
              <w:top w:val="single" w:sz="4" w:space="0" w:color="auto"/>
              <w:bottom w:val="dotted" w:sz="4" w:space="0" w:color="auto"/>
            </w:tcBorders>
            <w:shd w:val="clear" w:color="auto" w:fill="auto"/>
          </w:tcPr>
          <w:p w14:paraId="46123243" w14:textId="77777777" w:rsidR="003F349A" w:rsidRPr="00A45F14" w:rsidRDefault="003F349A" w:rsidP="00472751">
            <w:pPr>
              <w:numPr>
                <w:ilvl w:val="0"/>
                <w:numId w:val="0"/>
              </w:numPr>
              <w:spacing w:before="0" w:beforeAutospacing="0" w:after="0"/>
              <w:rPr>
                <w:sz w:val="22"/>
              </w:rPr>
            </w:pPr>
            <w:r w:rsidRPr="00A45F14">
              <w:rPr>
                <w:sz w:val="22"/>
              </w:rPr>
              <w:t>- Minimize impacts on vegetation by planning and implementing large-scale earthworks outside the active vegetation period (if construction works are carried out in natural landscapes or adjacent areas),</w:t>
            </w:r>
          </w:p>
          <w:p w14:paraId="431F1273" w14:textId="77777777" w:rsidR="003F349A" w:rsidRPr="00A45F14" w:rsidRDefault="003F349A" w:rsidP="00472751">
            <w:pPr>
              <w:numPr>
                <w:ilvl w:val="0"/>
                <w:numId w:val="0"/>
              </w:numPr>
              <w:spacing w:before="0" w:beforeAutospacing="0" w:after="0"/>
              <w:rPr>
                <w:sz w:val="22"/>
              </w:rPr>
            </w:pPr>
            <w:r w:rsidRPr="00A45F14">
              <w:rPr>
                <w:sz w:val="22"/>
              </w:rPr>
              <w:t>- Strictly monitor vegetation clearance along canals being renovated to prevent impacts outside the designated area</w:t>
            </w:r>
          </w:p>
        </w:tc>
      </w:tr>
      <w:tr w:rsidR="00130AC3" w:rsidRPr="00A45F14" w14:paraId="512EDD4D" w14:textId="77777777" w:rsidTr="00A27AF9">
        <w:trPr>
          <w:trHeight w:val="980"/>
          <w:jc w:val="center"/>
        </w:trPr>
        <w:tc>
          <w:tcPr>
            <w:tcW w:w="746" w:type="pct"/>
            <w:tcBorders>
              <w:top w:val="single" w:sz="4" w:space="0" w:color="auto"/>
              <w:left w:val="single" w:sz="4" w:space="0" w:color="auto"/>
            </w:tcBorders>
          </w:tcPr>
          <w:p w14:paraId="7EAE38C1" w14:textId="77777777" w:rsidR="003F349A" w:rsidRPr="00A45F14" w:rsidRDefault="003F349A" w:rsidP="00472751">
            <w:pPr>
              <w:numPr>
                <w:ilvl w:val="0"/>
                <w:numId w:val="0"/>
              </w:numPr>
              <w:spacing w:before="0" w:beforeAutospacing="0" w:after="0"/>
              <w:rPr>
                <w:sz w:val="22"/>
              </w:rPr>
            </w:pPr>
          </w:p>
        </w:tc>
        <w:tc>
          <w:tcPr>
            <w:tcW w:w="646" w:type="pct"/>
            <w:tcBorders>
              <w:top w:val="single" w:sz="4" w:space="0" w:color="auto"/>
              <w:bottom w:val="dotted" w:sz="4" w:space="0" w:color="auto"/>
            </w:tcBorders>
            <w:shd w:val="clear" w:color="auto" w:fill="auto"/>
          </w:tcPr>
          <w:p w14:paraId="7CC44E0E" w14:textId="77777777" w:rsidR="003F349A" w:rsidRPr="00A45F14" w:rsidRDefault="003F349A" w:rsidP="00472751">
            <w:pPr>
              <w:numPr>
                <w:ilvl w:val="0"/>
                <w:numId w:val="0"/>
              </w:numPr>
              <w:spacing w:before="0" w:beforeAutospacing="0" w:after="0"/>
              <w:rPr>
                <w:sz w:val="22"/>
              </w:rPr>
            </w:pPr>
            <w:r w:rsidRPr="00A45F14">
              <w:rPr>
                <w:sz w:val="22"/>
              </w:rPr>
              <w:t>Animal world</w:t>
            </w:r>
          </w:p>
        </w:tc>
        <w:tc>
          <w:tcPr>
            <w:tcW w:w="3608" w:type="pct"/>
            <w:tcBorders>
              <w:top w:val="single" w:sz="4" w:space="0" w:color="auto"/>
              <w:bottom w:val="dotted" w:sz="4" w:space="0" w:color="auto"/>
            </w:tcBorders>
            <w:shd w:val="clear" w:color="auto" w:fill="auto"/>
          </w:tcPr>
          <w:p w14:paraId="11F3585D" w14:textId="77777777" w:rsidR="003F349A" w:rsidRPr="00A45F14" w:rsidRDefault="003F349A" w:rsidP="00472751">
            <w:pPr>
              <w:numPr>
                <w:ilvl w:val="0"/>
                <w:numId w:val="0"/>
              </w:numPr>
              <w:spacing w:before="0" w:beforeAutospacing="0" w:after="0"/>
              <w:rPr>
                <w:sz w:val="22"/>
              </w:rPr>
            </w:pPr>
            <w:r w:rsidRPr="00A45F14">
              <w:rPr>
                <w:sz w:val="22"/>
              </w:rPr>
              <w:t>- Limit habitat disturbance by confining construction activities to a narrow corridor along the pipeline route. Do not allow movement of vehicles/machines and careless placement of construction materials/waste in excessively large areas adjacent to the project site,</w:t>
            </w:r>
          </w:p>
          <w:p w14:paraId="3F91A334" w14:textId="77777777" w:rsidR="003F349A" w:rsidRPr="00A45F14" w:rsidRDefault="003F349A" w:rsidP="00472751">
            <w:pPr>
              <w:numPr>
                <w:ilvl w:val="0"/>
                <w:numId w:val="0"/>
              </w:numPr>
              <w:spacing w:before="0" w:beforeAutospacing="0" w:after="0"/>
              <w:rPr>
                <w:sz w:val="22"/>
              </w:rPr>
            </w:pPr>
            <w:r w:rsidRPr="00A45F14">
              <w:rPr>
                <w:sz w:val="22"/>
              </w:rPr>
              <w:t>- It is necessary to develop a schedule of land works that will prevent land works during the wintering and reproduction of animals.</w:t>
            </w:r>
          </w:p>
        </w:tc>
      </w:tr>
      <w:tr w:rsidR="00130AC3" w:rsidRPr="00A45F14" w14:paraId="0E8A96DD" w14:textId="77777777" w:rsidTr="00A27AF9">
        <w:trPr>
          <w:trHeight w:val="980"/>
          <w:jc w:val="center"/>
        </w:trPr>
        <w:tc>
          <w:tcPr>
            <w:tcW w:w="746" w:type="pct"/>
            <w:vMerge w:val="restart"/>
            <w:tcBorders>
              <w:top w:val="single" w:sz="4" w:space="0" w:color="auto"/>
              <w:left w:val="single" w:sz="4" w:space="0" w:color="auto"/>
            </w:tcBorders>
          </w:tcPr>
          <w:p w14:paraId="0DECC3E5" w14:textId="77777777" w:rsidR="003F349A" w:rsidRPr="00A45F14" w:rsidRDefault="003F349A" w:rsidP="00472751">
            <w:pPr>
              <w:numPr>
                <w:ilvl w:val="0"/>
                <w:numId w:val="0"/>
              </w:numPr>
              <w:spacing w:before="0" w:beforeAutospacing="0" w:after="0"/>
              <w:rPr>
                <w:sz w:val="22"/>
              </w:rPr>
            </w:pPr>
            <w:r w:rsidRPr="00A45F14">
              <w:rPr>
                <w:sz w:val="22"/>
              </w:rPr>
              <w:t>Pollution control</w:t>
            </w:r>
          </w:p>
        </w:tc>
        <w:tc>
          <w:tcPr>
            <w:tcW w:w="646" w:type="pct"/>
            <w:tcBorders>
              <w:top w:val="single" w:sz="4" w:space="0" w:color="auto"/>
              <w:bottom w:val="dotted" w:sz="4" w:space="0" w:color="auto"/>
            </w:tcBorders>
            <w:shd w:val="clear" w:color="auto" w:fill="auto"/>
          </w:tcPr>
          <w:p w14:paraId="4F23D167" w14:textId="77777777" w:rsidR="003F349A" w:rsidRPr="00A45F14" w:rsidRDefault="003F349A" w:rsidP="00472751">
            <w:pPr>
              <w:numPr>
                <w:ilvl w:val="0"/>
                <w:numId w:val="0"/>
              </w:numPr>
              <w:spacing w:before="0" w:beforeAutospacing="0" w:after="0"/>
              <w:rPr>
                <w:sz w:val="22"/>
              </w:rPr>
            </w:pPr>
            <w:r w:rsidRPr="00A45F14">
              <w:rPr>
                <w:sz w:val="22"/>
              </w:rPr>
              <w:t>Air quality</w:t>
            </w:r>
          </w:p>
        </w:tc>
        <w:tc>
          <w:tcPr>
            <w:tcW w:w="3608" w:type="pct"/>
            <w:tcBorders>
              <w:top w:val="single" w:sz="4" w:space="0" w:color="auto"/>
              <w:bottom w:val="dotted" w:sz="4" w:space="0" w:color="auto"/>
            </w:tcBorders>
            <w:shd w:val="clear" w:color="auto" w:fill="auto"/>
          </w:tcPr>
          <w:p w14:paraId="2C253283" w14:textId="14D32CEC" w:rsidR="003F349A" w:rsidRPr="00A45F14" w:rsidRDefault="003F349A" w:rsidP="00472751">
            <w:pPr>
              <w:numPr>
                <w:ilvl w:val="0"/>
                <w:numId w:val="0"/>
              </w:numPr>
              <w:spacing w:before="0" w:beforeAutospacing="0" w:after="0"/>
              <w:rPr>
                <w:sz w:val="22"/>
              </w:rPr>
            </w:pPr>
            <w:r w:rsidRPr="00A45F14">
              <w:rPr>
                <w:sz w:val="22"/>
              </w:rPr>
              <w:t>(a) Construction machinery and equipment shall be regularly and properly operated and maintained.</w:t>
            </w:r>
          </w:p>
          <w:p w14:paraId="2A0F9A1E" w14:textId="7139AE11" w:rsidR="003F349A" w:rsidRPr="00A45F14" w:rsidRDefault="003F349A" w:rsidP="00472751">
            <w:pPr>
              <w:numPr>
                <w:ilvl w:val="0"/>
                <w:numId w:val="0"/>
              </w:numPr>
              <w:spacing w:before="0" w:beforeAutospacing="0" w:after="0"/>
              <w:rPr>
                <w:sz w:val="22"/>
              </w:rPr>
            </w:pPr>
            <w:r w:rsidRPr="00A45F14">
              <w:rPr>
                <w:sz w:val="22"/>
              </w:rPr>
              <w:t>(b) Excavated/excavated soil piles shall be compacted.</w:t>
            </w:r>
          </w:p>
          <w:p w14:paraId="33983229" w14:textId="0B3AA125" w:rsidR="003F349A" w:rsidRPr="00A45F14" w:rsidRDefault="003F349A" w:rsidP="00472751">
            <w:pPr>
              <w:numPr>
                <w:ilvl w:val="0"/>
                <w:numId w:val="0"/>
              </w:numPr>
              <w:spacing w:before="0" w:beforeAutospacing="0" w:after="0"/>
              <w:rPr>
                <w:sz w:val="22"/>
              </w:rPr>
            </w:pPr>
            <w:r w:rsidRPr="00A45F14">
              <w:rPr>
                <w:sz w:val="22"/>
              </w:rPr>
              <w:t>(c) Dust sources should be watered down to minimize nuisance to nearby residents.</w:t>
            </w:r>
          </w:p>
          <w:p w14:paraId="70C930C0" w14:textId="6073C653" w:rsidR="003F349A" w:rsidRPr="00A45F14" w:rsidRDefault="003F349A" w:rsidP="00472751">
            <w:pPr>
              <w:numPr>
                <w:ilvl w:val="0"/>
                <w:numId w:val="0"/>
              </w:numPr>
              <w:spacing w:before="0" w:beforeAutospacing="0" w:after="0"/>
              <w:rPr>
                <w:sz w:val="22"/>
              </w:rPr>
            </w:pPr>
            <w:r w:rsidRPr="00A45F14">
              <w:rPr>
                <w:sz w:val="22"/>
              </w:rPr>
              <w:t>(d) Materials and waste must be transported in a covered truck.</w:t>
            </w:r>
          </w:p>
          <w:p w14:paraId="71601821" w14:textId="23DC6AF9" w:rsidR="003F349A" w:rsidRPr="00A45F14" w:rsidRDefault="003F349A" w:rsidP="00472751">
            <w:pPr>
              <w:numPr>
                <w:ilvl w:val="0"/>
                <w:numId w:val="0"/>
              </w:numPr>
              <w:spacing w:before="0" w:beforeAutospacing="0" w:after="0"/>
              <w:rPr>
                <w:sz w:val="22"/>
              </w:rPr>
            </w:pPr>
            <w:r w:rsidRPr="00A45F14">
              <w:rPr>
                <w:sz w:val="22"/>
              </w:rPr>
              <w:t>(e) Vehicle speeds should be controlled to reduce road dust generation.</w:t>
            </w:r>
          </w:p>
        </w:tc>
      </w:tr>
      <w:tr w:rsidR="00130AC3" w:rsidRPr="00A45F14" w14:paraId="5699C9BF" w14:textId="77777777" w:rsidTr="00A27AF9">
        <w:trPr>
          <w:trHeight w:val="177"/>
          <w:jc w:val="center"/>
        </w:trPr>
        <w:tc>
          <w:tcPr>
            <w:tcW w:w="746" w:type="pct"/>
            <w:vMerge/>
            <w:tcBorders>
              <w:left w:val="single" w:sz="4" w:space="0" w:color="auto"/>
            </w:tcBorders>
          </w:tcPr>
          <w:p w14:paraId="75CA4CE9" w14:textId="77777777" w:rsidR="003F349A" w:rsidRPr="00A45F14" w:rsidRDefault="003F349A" w:rsidP="00472751">
            <w:pPr>
              <w:numPr>
                <w:ilvl w:val="0"/>
                <w:numId w:val="0"/>
              </w:numPr>
              <w:spacing w:before="0" w:beforeAutospacing="0" w:after="0"/>
              <w:rPr>
                <w:sz w:val="22"/>
              </w:rPr>
            </w:pPr>
          </w:p>
        </w:tc>
        <w:tc>
          <w:tcPr>
            <w:tcW w:w="646" w:type="pct"/>
            <w:tcBorders>
              <w:top w:val="dotted" w:sz="4" w:space="0" w:color="auto"/>
              <w:bottom w:val="dotted" w:sz="4" w:space="0" w:color="auto"/>
            </w:tcBorders>
            <w:shd w:val="clear" w:color="auto" w:fill="auto"/>
          </w:tcPr>
          <w:p w14:paraId="6CF5826C" w14:textId="77777777" w:rsidR="003F349A" w:rsidRPr="00A45F14" w:rsidRDefault="003F349A" w:rsidP="00472751">
            <w:pPr>
              <w:numPr>
                <w:ilvl w:val="0"/>
                <w:numId w:val="0"/>
              </w:numPr>
              <w:spacing w:before="0" w:beforeAutospacing="0" w:after="0"/>
              <w:rPr>
                <w:sz w:val="22"/>
              </w:rPr>
            </w:pPr>
            <w:r w:rsidRPr="00A45F14">
              <w:rPr>
                <w:sz w:val="22"/>
              </w:rPr>
              <w:t>Noise</w:t>
            </w:r>
          </w:p>
        </w:tc>
        <w:tc>
          <w:tcPr>
            <w:tcW w:w="3608" w:type="pct"/>
            <w:tcBorders>
              <w:top w:val="dotted" w:sz="4" w:space="0" w:color="auto"/>
              <w:bottom w:val="dotted" w:sz="4" w:space="0" w:color="auto"/>
            </w:tcBorders>
            <w:shd w:val="clear" w:color="auto" w:fill="auto"/>
          </w:tcPr>
          <w:p w14:paraId="21996C23" w14:textId="32FBC68F" w:rsidR="003F349A" w:rsidRPr="00A45F14" w:rsidRDefault="003F349A" w:rsidP="00472751">
            <w:pPr>
              <w:numPr>
                <w:ilvl w:val="0"/>
                <w:numId w:val="0"/>
              </w:numPr>
              <w:spacing w:before="0" w:beforeAutospacing="0" w:after="0"/>
              <w:rPr>
                <w:sz w:val="22"/>
              </w:rPr>
            </w:pPr>
            <w:r w:rsidRPr="00A45F14">
              <w:rPr>
                <w:sz w:val="22"/>
              </w:rPr>
              <w:t>(a) Noise generation during construction near residential areas shall be limited to working hours.</w:t>
            </w:r>
          </w:p>
          <w:p w14:paraId="15D63AC8" w14:textId="67481AD8" w:rsidR="003F349A" w:rsidRPr="00A45F14" w:rsidRDefault="003F349A" w:rsidP="00472751">
            <w:pPr>
              <w:numPr>
                <w:ilvl w:val="0"/>
                <w:numId w:val="0"/>
              </w:numPr>
              <w:spacing w:before="0" w:beforeAutospacing="0" w:after="0"/>
              <w:rPr>
                <w:sz w:val="22"/>
              </w:rPr>
            </w:pPr>
            <w:r w:rsidRPr="00A45F14">
              <w:rPr>
                <w:sz w:val="22"/>
              </w:rPr>
              <w:t>(b) Enclosed/covered generators, air compressors and other powerful mechanical equipment should be used during work and the equipment should be located as far away from residential areas as possible.</w:t>
            </w:r>
          </w:p>
        </w:tc>
      </w:tr>
      <w:tr w:rsidR="00130AC3" w:rsidRPr="00A45F14" w14:paraId="5A63B793" w14:textId="77777777" w:rsidTr="00A27AF9">
        <w:trPr>
          <w:trHeight w:val="1430"/>
          <w:jc w:val="center"/>
        </w:trPr>
        <w:tc>
          <w:tcPr>
            <w:tcW w:w="746" w:type="pct"/>
            <w:vMerge/>
            <w:tcBorders>
              <w:left w:val="single" w:sz="4" w:space="0" w:color="auto"/>
              <w:bottom w:val="single" w:sz="4" w:space="0" w:color="auto"/>
            </w:tcBorders>
          </w:tcPr>
          <w:p w14:paraId="64DD7BFA" w14:textId="77777777" w:rsidR="003F349A" w:rsidRPr="00A45F14" w:rsidRDefault="003F349A" w:rsidP="00472751">
            <w:pPr>
              <w:numPr>
                <w:ilvl w:val="0"/>
                <w:numId w:val="0"/>
              </w:numPr>
              <w:spacing w:before="0" w:beforeAutospacing="0" w:after="0"/>
              <w:rPr>
                <w:sz w:val="22"/>
              </w:rPr>
            </w:pPr>
          </w:p>
        </w:tc>
        <w:tc>
          <w:tcPr>
            <w:tcW w:w="646" w:type="pct"/>
            <w:tcBorders>
              <w:top w:val="dotted" w:sz="4" w:space="0" w:color="auto"/>
              <w:bottom w:val="single" w:sz="4" w:space="0" w:color="auto"/>
            </w:tcBorders>
            <w:shd w:val="clear" w:color="auto" w:fill="auto"/>
          </w:tcPr>
          <w:p w14:paraId="1FEA0CA0" w14:textId="77777777" w:rsidR="003F349A" w:rsidRPr="00A45F14" w:rsidRDefault="003F349A" w:rsidP="00472751">
            <w:pPr>
              <w:numPr>
                <w:ilvl w:val="0"/>
                <w:numId w:val="0"/>
              </w:numPr>
              <w:spacing w:before="0" w:beforeAutospacing="0" w:after="0"/>
              <w:rPr>
                <w:sz w:val="22"/>
              </w:rPr>
            </w:pPr>
            <w:r w:rsidRPr="00A45F14">
              <w:rPr>
                <w:sz w:val="22"/>
              </w:rPr>
              <w:t>Waste</w:t>
            </w:r>
          </w:p>
        </w:tc>
        <w:tc>
          <w:tcPr>
            <w:tcW w:w="3608" w:type="pct"/>
            <w:tcBorders>
              <w:top w:val="dotted" w:sz="4" w:space="0" w:color="auto"/>
              <w:bottom w:val="single" w:sz="4" w:space="0" w:color="auto"/>
            </w:tcBorders>
            <w:shd w:val="clear" w:color="auto" w:fill="auto"/>
          </w:tcPr>
          <w:p w14:paraId="70F311B1" w14:textId="77777777" w:rsidR="003F349A" w:rsidRPr="00A45F14" w:rsidRDefault="003F349A" w:rsidP="00472751">
            <w:pPr>
              <w:numPr>
                <w:ilvl w:val="0"/>
                <w:numId w:val="0"/>
              </w:numPr>
              <w:spacing w:before="0" w:beforeAutospacing="0" w:after="0"/>
              <w:rPr>
                <w:sz w:val="22"/>
              </w:rPr>
            </w:pPr>
            <w:r w:rsidRPr="00A45F14">
              <w:rPr>
                <w:sz w:val="22"/>
              </w:rPr>
              <w:t>(a) Permanent landfills for waste disposal should be determined and agreed with local authorities.</w:t>
            </w:r>
          </w:p>
          <w:p w14:paraId="37FA9CA7" w14:textId="77777777" w:rsidR="003F349A" w:rsidRPr="00A45F14" w:rsidRDefault="003F349A" w:rsidP="00472751">
            <w:pPr>
              <w:numPr>
                <w:ilvl w:val="0"/>
                <w:numId w:val="0"/>
              </w:numPr>
              <w:spacing w:before="0" w:beforeAutospacing="0" w:after="0"/>
              <w:rPr>
                <w:sz w:val="22"/>
              </w:rPr>
            </w:pPr>
            <w:r w:rsidRPr="00A45F14">
              <w:rPr>
                <w:sz w:val="22"/>
              </w:rPr>
              <w:t>disposal sites should be provided to avoid excessive accumulation of waste on and around the construction site.</w:t>
            </w:r>
          </w:p>
          <w:p w14:paraId="24587522" w14:textId="77777777" w:rsidR="003F349A" w:rsidRPr="00A45F14" w:rsidRDefault="003F349A" w:rsidP="00472751">
            <w:pPr>
              <w:numPr>
                <w:ilvl w:val="0"/>
                <w:numId w:val="0"/>
              </w:numPr>
              <w:spacing w:before="0" w:beforeAutospacing="0" w:after="0"/>
              <w:rPr>
                <w:sz w:val="22"/>
              </w:rPr>
            </w:pPr>
            <w:r w:rsidRPr="00A45F14">
              <w:rPr>
                <w:sz w:val="22"/>
              </w:rPr>
              <w:t>(c) Where possible, recycling and reuse of construction waste (except asbestos) should be implemented.</w:t>
            </w:r>
          </w:p>
          <w:p w14:paraId="7092513F" w14:textId="77777777" w:rsidR="003F349A" w:rsidRPr="00A45F14" w:rsidRDefault="003F349A" w:rsidP="00472751">
            <w:pPr>
              <w:numPr>
                <w:ilvl w:val="0"/>
                <w:numId w:val="0"/>
              </w:numPr>
              <w:spacing w:before="0" w:beforeAutospacing="0" w:after="0"/>
              <w:rPr>
                <w:sz w:val="22"/>
              </w:rPr>
            </w:pPr>
            <w:r w:rsidRPr="00A45F14">
              <w:rPr>
                <w:sz w:val="22"/>
              </w:rPr>
              <w:t>(d) Agreements should be reached with certified companies for the supply of construction machinery and</w:t>
            </w:r>
          </w:p>
          <w:p w14:paraId="3843CB0F" w14:textId="77777777" w:rsidR="003F349A" w:rsidRPr="00A45F14" w:rsidRDefault="003F349A" w:rsidP="00472751">
            <w:pPr>
              <w:numPr>
                <w:ilvl w:val="0"/>
                <w:numId w:val="0"/>
              </w:numPr>
              <w:spacing w:before="0" w:beforeAutospacing="0" w:after="0"/>
              <w:rPr>
                <w:sz w:val="22"/>
              </w:rPr>
            </w:pPr>
            <w:r w:rsidRPr="00A45F14">
              <w:rPr>
                <w:sz w:val="22"/>
              </w:rPr>
              <w:t>for the removal and recycling of used tires and filters from mechanisms.</w:t>
            </w:r>
          </w:p>
          <w:p w14:paraId="1BD1CAF4" w14:textId="77777777" w:rsidR="003F349A" w:rsidRPr="00A45F14" w:rsidRDefault="003F349A" w:rsidP="00472751">
            <w:pPr>
              <w:numPr>
                <w:ilvl w:val="0"/>
                <w:numId w:val="0"/>
              </w:numPr>
              <w:spacing w:before="0" w:beforeAutospacing="0" w:after="0"/>
              <w:rPr>
                <w:sz w:val="22"/>
              </w:rPr>
            </w:pPr>
            <w:r w:rsidRPr="00A45F14">
              <w:rPr>
                <w:sz w:val="22"/>
              </w:rPr>
              <w:t>(e) Open burning of construction waste shall not be permitted on the construction site.</w:t>
            </w:r>
          </w:p>
        </w:tc>
      </w:tr>
      <w:tr w:rsidR="00130AC3" w:rsidRPr="00A45F14" w14:paraId="32A472F3" w14:textId="77777777" w:rsidTr="00A27AF9">
        <w:trPr>
          <w:trHeight w:val="800"/>
          <w:jc w:val="center"/>
        </w:trPr>
        <w:tc>
          <w:tcPr>
            <w:tcW w:w="746" w:type="pct"/>
            <w:tcBorders>
              <w:top w:val="dotted" w:sz="4" w:space="0" w:color="auto"/>
              <w:left w:val="single" w:sz="4" w:space="0" w:color="auto"/>
            </w:tcBorders>
          </w:tcPr>
          <w:p w14:paraId="3E866070" w14:textId="77777777" w:rsidR="003F349A" w:rsidRPr="00A45F14" w:rsidRDefault="003F349A" w:rsidP="00472751">
            <w:pPr>
              <w:numPr>
                <w:ilvl w:val="0"/>
                <w:numId w:val="0"/>
              </w:numPr>
              <w:spacing w:before="0" w:beforeAutospacing="0" w:after="0"/>
              <w:rPr>
                <w:sz w:val="22"/>
              </w:rPr>
            </w:pPr>
            <w:r w:rsidRPr="00A45F14">
              <w:rPr>
                <w:sz w:val="22"/>
              </w:rPr>
              <w:lastRenderedPageBreak/>
              <w:t>Erosion management</w:t>
            </w:r>
          </w:p>
          <w:p w14:paraId="442E80F4" w14:textId="77777777" w:rsidR="003F349A" w:rsidRPr="00A45F14" w:rsidRDefault="003F349A" w:rsidP="00472751">
            <w:pPr>
              <w:numPr>
                <w:ilvl w:val="0"/>
                <w:numId w:val="0"/>
              </w:numPr>
              <w:spacing w:before="0" w:beforeAutospacing="0" w:after="0"/>
              <w:rPr>
                <w:sz w:val="22"/>
              </w:rPr>
            </w:pPr>
          </w:p>
        </w:tc>
        <w:tc>
          <w:tcPr>
            <w:tcW w:w="646" w:type="pct"/>
            <w:tcBorders>
              <w:top w:val="dotted" w:sz="4" w:space="0" w:color="auto"/>
            </w:tcBorders>
            <w:shd w:val="clear" w:color="auto" w:fill="auto"/>
          </w:tcPr>
          <w:p w14:paraId="4715E96E" w14:textId="77777777" w:rsidR="003F349A" w:rsidRPr="00A45F14" w:rsidRDefault="003F349A" w:rsidP="00472751">
            <w:pPr>
              <w:numPr>
                <w:ilvl w:val="0"/>
                <w:numId w:val="0"/>
              </w:numPr>
              <w:spacing w:before="0" w:beforeAutospacing="0" w:after="0"/>
              <w:rPr>
                <w:sz w:val="22"/>
              </w:rPr>
            </w:pPr>
          </w:p>
        </w:tc>
        <w:tc>
          <w:tcPr>
            <w:tcW w:w="3608" w:type="pct"/>
            <w:tcBorders>
              <w:top w:val="single" w:sz="4" w:space="0" w:color="auto"/>
            </w:tcBorders>
            <w:shd w:val="clear" w:color="auto" w:fill="auto"/>
          </w:tcPr>
          <w:p w14:paraId="2EA9042B" w14:textId="77777777" w:rsidR="003F349A" w:rsidRPr="00A45F14" w:rsidRDefault="003F349A" w:rsidP="00472751">
            <w:pPr>
              <w:numPr>
                <w:ilvl w:val="0"/>
                <w:numId w:val="0"/>
              </w:numPr>
              <w:spacing w:before="0" w:beforeAutospacing="0" w:after="0"/>
              <w:rPr>
                <w:sz w:val="22"/>
              </w:rPr>
            </w:pPr>
            <w:r w:rsidRPr="00A45F14">
              <w:rPr>
                <w:sz w:val="22"/>
              </w:rPr>
              <w:t>(a) Shore protection should be provided by strengthening the banks, building embankments in important areas, or strengthening with vegetation.</w:t>
            </w:r>
          </w:p>
          <w:p w14:paraId="2511ABFB" w14:textId="77777777" w:rsidR="003F349A" w:rsidRPr="00A45F14" w:rsidRDefault="003F349A" w:rsidP="00472751">
            <w:pPr>
              <w:numPr>
                <w:ilvl w:val="0"/>
                <w:numId w:val="0"/>
              </w:numPr>
              <w:spacing w:before="0" w:beforeAutospacing="0" w:after="0"/>
              <w:rPr>
                <w:sz w:val="22"/>
              </w:rPr>
            </w:pPr>
            <w:r w:rsidRPr="00A45F14">
              <w:rPr>
                <w:sz w:val="22"/>
              </w:rPr>
              <w:t>(b) The topsoil shall be removed and stored for use in future site rehabilitation.</w:t>
            </w:r>
          </w:p>
          <w:p w14:paraId="31FF852A" w14:textId="77777777" w:rsidR="003F349A" w:rsidRPr="00A45F14" w:rsidRDefault="003F349A" w:rsidP="00472751">
            <w:pPr>
              <w:numPr>
                <w:ilvl w:val="0"/>
                <w:numId w:val="0"/>
              </w:numPr>
              <w:spacing w:before="0" w:beforeAutospacing="0" w:after="0"/>
              <w:rPr>
                <w:sz w:val="22"/>
              </w:rPr>
            </w:pPr>
            <w:r w:rsidRPr="00A45F14">
              <w:rPr>
                <w:sz w:val="22"/>
              </w:rPr>
              <w:t>(c) Surplus materials should be used for the restoration of damaged areas.</w:t>
            </w:r>
          </w:p>
        </w:tc>
      </w:tr>
      <w:tr w:rsidR="00130AC3" w:rsidRPr="00A45F14" w14:paraId="438EAC14" w14:textId="77777777" w:rsidTr="0054276A">
        <w:trPr>
          <w:trHeight w:val="892"/>
          <w:jc w:val="center"/>
        </w:trPr>
        <w:tc>
          <w:tcPr>
            <w:tcW w:w="746" w:type="pct"/>
            <w:tcBorders>
              <w:top w:val="single" w:sz="4" w:space="0" w:color="auto"/>
              <w:left w:val="single" w:sz="4" w:space="0" w:color="auto"/>
              <w:bottom w:val="single" w:sz="4" w:space="0" w:color="auto"/>
              <w:right w:val="single" w:sz="4" w:space="0" w:color="auto"/>
            </w:tcBorders>
          </w:tcPr>
          <w:p w14:paraId="69DAB42F" w14:textId="77777777" w:rsidR="003F349A" w:rsidRPr="00A45F14" w:rsidRDefault="003F349A" w:rsidP="00472751">
            <w:pPr>
              <w:numPr>
                <w:ilvl w:val="0"/>
                <w:numId w:val="0"/>
              </w:numPr>
              <w:spacing w:before="0" w:beforeAutospacing="0" w:after="0"/>
              <w:rPr>
                <w:sz w:val="22"/>
              </w:rPr>
            </w:pPr>
            <w:r w:rsidRPr="00A45F14">
              <w:rPr>
                <w:sz w:val="22"/>
              </w:rPr>
              <w:t xml:space="preserve">Random findings </w:t>
            </w:r>
          </w:p>
          <w:p w14:paraId="063F5C19" w14:textId="77777777" w:rsidR="003F349A" w:rsidRPr="00A45F14" w:rsidRDefault="003F349A" w:rsidP="00472751">
            <w:pPr>
              <w:numPr>
                <w:ilvl w:val="0"/>
                <w:numId w:val="0"/>
              </w:numPr>
              <w:spacing w:before="0" w:beforeAutospacing="0" w:after="0"/>
              <w:rPr>
                <w:sz w:val="22"/>
              </w:rPr>
            </w:pPr>
          </w:p>
        </w:tc>
        <w:tc>
          <w:tcPr>
            <w:tcW w:w="646" w:type="pct"/>
            <w:tcBorders>
              <w:top w:val="single" w:sz="4" w:space="0" w:color="auto"/>
              <w:left w:val="single" w:sz="4" w:space="0" w:color="auto"/>
              <w:bottom w:val="single" w:sz="4" w:space="0" w:color="auto"/>
            </w:tcBorders>
            <w:shd w:val="clear" w:color="auto" w:fill="auto"/>
          </w:tcPr>
          <w:p w14:paraId="47BCE992" w14:textId="77777777" w:rsidR="003F349A" w:rsidRPr="00A45F14" w:rsidRDefault="003F349A" w:rsidP="00472751">
            <w:pPr>
              <w:numPr>
                <w:ilvl w:val="0"/>
                <w:numId w:val="0"/>
              </w:numPr>
              <w:spacing w:before="0" w:beforeAutospacing="0" w:after="0"/>
              <w:rPr>
                <w:sz w:val="22"/>
              </w:rPr>
            </w:pPr>
          </w:p>
        </w:tc>
        <w:tc>
          <w:tcPr>
            <w:tcW w:w="3608" w:type="pct"/>
            <w:tcBorders>
              <w:top w:val="dotted" w:sz="4" w:space="0" w:color="auto"/>
              <w:bottom w:val="single" w:sz="4" w:space="0" w:color="auto"/>
            </w:tcBorders>
            <w:shd w:val="clear" w:color="auto" w:fill="auto"/>
          </w:tcPr>
          <w:p w14:paraId="3559729C" w14:textId="2D5656F7" w:rsidR="003F349A" w:rsidRPr="00A45F14" w:rsidRDefault="003F349A" w:rsidP="00472751">
            <w:pPr>
              <w:numPr>
                <w:ilvl w:val="0"/>
                <w:numId w:val="0"/>
              </w:numPr>
              <w:spacing w:before="0" w:beforeAutospacing="0" w:after="0"/>
              <w:rPr>
                <w:sz w:val="22"/>
              </w:rPr>
            </w:pPr>
            <w:r w:rsidRPr="00A45F14">
              <w:rPr>
                <w:sz w:val="22"/>
              </w:rPr>
              <w:t xml:space="preserve">(a) Land works time found random findings to discover in case activity need is be terminated, in writing notification need is be sent to the Ministry of Education, Science, Culture and Sports of the Republic of Armenia, the work need is to resume the above from the body official permission from receiving later. </w:t>
            </w:r>
          </w:p>
        </w:tc>
      </w:tr>
      <w:tr w:rsidR="00130AC3" w:rsidRPr="00A45F14" w14:paraId="4663A297" w14:textId="77777777" w:rsidTr="0054276A">
        <w:trPr>
          <w:trHeight w:val="750"/>
          <w:jc w:val="center"/>
        </w:trPr>
        <w:tc>
          <w:tcPr>
            <w:tcW w:w="746" w:type="pct"/>
            <w:vMerge w:val="restart"/>
            <w:tcBorders>
              <w:top w:val="single" w:sz="4" w:space="0" w:color="auto"/>
              <w:left w:val="single" w:sz="4" w:space="0" w:color="auto"/>
            </w:tcBorders>
          </w:tcPr>
          <w:p w14:paraId="536C5A33" w14:textId="77777777" w:rsidR="003F349A" w:rsidRPr="00A45F14" w:rsidRDefault="003F349A" w:rsidP="00472751">
            <w:pPr>
              <w:numPr>
                <w:ilvl w:val="0"/>
                <w:numId w:val="0"/>
              </w:numPr>
              <w:spacing w:before="0" w:beforeAutospacing="0" w:after="0"/>
              <w:rPr>
                <w:sz w:val="22"/>
              </w:rPr>
            </w:pPr>
            <w:r w:rsidRPr="00A45F14">
              <w:rPr>
                <w:sz w:val="22"/>
              </w:rPr>
              <w:t>Protection of water bodies</w:t>
            </w:r>
          </w:p>
          <w:p w14:paraId="7ECD35AF" w14:textId="77777777" w:rsidR="003F349A" w:rsidRPr="00A45F14" w:rsidRDefault="003F349A" w:rsidP="00472751">
            <w:pPr>
              <w:numPr>
                <w:ilvl w:val="0"/>
                <w:numId w:val="0"/>
              </w:numPr>
              <w:spacing w:before="0" w:beforeAutospacing="0" w:after="0"/>
              <w:rPr>
                <w:sz w:val="22"/>
              </w:rPr>
            </w:pPr>
          </w:p>
        </w:tc>
        <w:tc>
          <w:tcPr>
            <w:tcW w:w="646" w:type="pct"/>
            <w:tcBorders>
              <w:top w:val="single" w:sz="4" w:space="0" w:color="auto"/>
              <w:bottom w:val="dotted" w:sz="4" w:space="0" w:color="auto"/>
            </w:tcBorders>
            <w:shd w:val="clear" w:color="auto" w:fill="auto"/>
          </w:tcPr>
          <w:p w14:paraId="21916EA4" w14:textId="77777777" w:rsidR="003F349A" w:rsidRPr="00A45F14" w:rsidRDefault="003F349A" w:rsidP="00472751">
            <w:pPr>
              <w:numPr>
                <w:ilvl w:val="0"/>
                <w:numId w:val="0"/>
              </w:numPr>
              <w:spacing w:before="0" w:beforeAutospacing="0" w:after="0"/>
              <w:rPr>
                <w:sz w:val="22"/>
              </w:rPr>
            </w:pPr>
            <w:r w:rsidRPr="00A45F14">
              <w:rPr>
                <w:sz w:val="22"/>
              </w:rPr>
              <w:t>Turbidity</w:t>
            </w:r>
          </w:p>
          <w:p w14:paraId="634E4AFD" w14:textId="77777777" w:rsidR="003F349A" w:rsidRPr="00A45F14" w:rsidRDefault="003F349A" w:rsidP="00472751">
            <w:pPr>
              <w:numPr>
                <w:ilvl w:val="0"/>
                <w:numId w:val="0"/>
              </w:numPr>
              <w:spacing w:before="0" w:beforeAutospacing="0" w:after="0"/>
              <w:rPr>
                <w:sz w:val="22"/>
              </w:rPr>
            </w:pPr>
          </w:p>
        </w:tc>
        <w:tc>
          <w:tcPr>
            <w:tcW w:w="3608" w:type="pct"/>
            <w:tcBorders>
              <w:top w:val="single" w:sz="4" w:space="0" w:color="auto"/>
              <w:bottom w:val="dotted" w:sz="4" w:space="0" w:color="auto"/>
            </w:tcBorders>
            <w:shd w:val="clear" w:color="auto" w:fill="auto"/>
          </w:tcPr>
          <w:p w14:paraId="4D9FBBB4" w14:textId="77777777" w:rsidR="003F349A" w:rsidRPr="00A45F14" w:rsidRDefault="003F349A" w:rsidP="00472751">
            <w:pPr>
              <w:numPr>
                <w:ilvl w:val="0"/>
                <w:numId w:val="0"/>
              </w:numPr>
              <w:spacing w:before="0" w:beforeAutospacing="0" w:after="0"/>
              <w:rPr>
                <w:sz w:val="22"/>
              </w:rPr>
            </w:pPr>
            <w:r w:rsidRPr="00A45F14">
              <w:rPr>
                <w:sz w:val="22"/>
              </w:rPr>
              <w:t>(a) Sludge traps and/or gabions should be installed along rivers to filter sediments carried by the land.</w:t>
            </w:r>
          </w:p>
          <w:p w14:paraId="03F0C289" w14:textId="4E73F06F" w:rsidR="003F349A" w:rsidRPr="00A45F14" w:rsidRDefault="003F349A" w:rsidP="00472751">
            <w:pPr>
              <w:numPr>
                <w:ilvl w:val="0"/>
                <w:numId w:val="0"/>
              </w:numPr>
              <w:spacing w:before="0" w:beforeAutospacing="0" w:after="0"/>
              <w:rPr>
                <w:sz w:val="22"/>
              </w:rPr>
            </w:pPr>
            <w:r w:rsidRPr="00A45F14">
              <w:rPr>
                <w:sz w:val="22"/>
              </w:rPr>
              <w:t>(b) Erosion control measures should be applied in the manner described above.</w:t>
            </w:r>
          </w:p>
        </w:tc>
      </w:tr>
      <w:tr w:rsidR="00130AC3" w:rsidRPr="00A45F14" w14:paraId="355F0504" w14:textId="77777777" w:rsidTr="00A27AF9">
        <w:trPr>
          <w:trHeight w:val="873"/>
          <w:jc w:val="center"/>
        </w:trPr>
        <w:tc>
          <w:tcPr>
            <w:tcW w:w="746" w:type="pct"/>
            <w:vMerge/>
            <w:tcBorders>
              <w:top w:val="dotted" w:sz="4" w:space="0" w:color="auto"/>
              <w:left w:val="single" w:sz="4" w:space="0" w:color="auto"/>
              <w:bottom w:val="single" w:sz="4" w:space="0" w:color="auto"/>
            </w:tcBorders>
          </w:tcPr>
          <w:p w14:paraId="776143C2" w14:textId="77777777" w:rsidR="003F349A" w:rsidRPr="00A45F14" w:rsidRDefault="003F349A" w:rsidP="00472751">
            <w:pPr>
              <w:numPr>
                <w:ilvl w:val="0"/>
                <w:numId w:val="0"/>
              </w:numPr>
              <w:spacing w:before="0" w:beforeAutospacing="0" w:after="0"/>
              <w:rPr>
                <w:sz w:val="22"/>
              </w:rPr>
            </w:pPr>
          </w:p>
        </w:tc>
        <w:tc>
          <w:tcPr>
            <w:tcW w:w="646" w:type="pct"/>
            <w:tcBorders>
              <w:top w:val="dotted" w:sz="4" w:space="0" w:color="auto"/>
              <w:bottom w:val="single" w:sz="4" w:space="0" w:color="auto"/>
            </w:tcBorders>
            <w:shd w:val="clear" w:color="auto" w:fill="auto"/>
          </w:tcPr>
          <w:p w14:paraId="69715F90" w14:textId="77777777" w:rsidR="003F349A" w:rsidRPr="00A45F14" w:rsidRDefault="003F349A" w:rsidP="00472751">
            <w:pPr>
              <w:numPr>
                <w:ilvl w:val="0"/>
                <w:numId w:val="0"/>
              </w:numPr>
              <w:spacing w:before="0" w:beforeAutospacing="0" w:after="0"/>
              <w:rPr>
                <w:sz w:val="22"/>
              </w:rPr>
            </w:pPr>
            <w:r w:rsidRPr="00A45F14">
              <w:rPr>
                <w:sz w:val="22"/>
              </w:rPr>
              <w:t>Pollution</w:t>
            </w:r>
          </w:p>
        </w:tc>
        <w:tc>
          <w:tcPr>
            <w:tcW w:w="3608" w:type="pct"/>
            <w:tcBorders>
              <w:top w:val="dotted" w:sz="4" w:space="0" w:color="auto"/>
              <w:bottom w:val="single" w:sz="4" w:space="0" w:color="auto"/>
            </w:tcBorders>
            <w:shd w:val="clear" w:color="auto" w:fill="auto"/>
          </w:tcPr>
          <w:p w14:paraId="3D6BFB58" w14:textId="23E0C320" w:rsidR="003F349A" w:rsidRPr="00A45F14" w:rsidRDefault="003F349A" w:rsidP="00472751">
            <w:pPr>
              <w:numPr>
                <w:ilvl w:val="0"/>
                <w:numId w:val="0"/>
              </w:numPr>
              <w:spacing w:before="0" w:beforeAutospacing="0" w:after="0"/>
              <w:rPr>
                <w:sz w:val="22"/>
              </w:rPr>
            </w:pPr>
            <w:r w:rsidRPr="00A45F14">
              <w:rPr>
                <w:sz w:val="22"/>
              </w:rPr>
              <w:t>(a) Maintenance of machinery and equipment in the immediate vicinity of water bodies shall be prohibited.</w:t>
            </w:r>
          </w:p>
          <w:p w14:paraId="72962540" w14:textId="77777777" w:rsidR="003F349A" w:rsidRPr="00A45F14" w:rsidRDefault="003F349A" w:rsidP="00472751">
            <w:pPr>
              <w:numPr>
                <w:ilvl w:val="0"/>
                <w:numId w:val="0"/>
              </w:numPr>
              <w:spacing w:before="0" w:beforeAutospacing="0" w:after="0"/>
              <w:rPr>
                <w:sz w:val="22"/>
              </w:rPr>
            </w:pPr>
            <w:r w:rsidRPr="00A45F14">
              <w:rPr>
                <w:sz w:val="22"/>
              </w:rPr>
              <w:t>(b) Maintenance and refueling of machinery and equipment shall be limited to specially designated areas with impermeable floors and sufficient capacity to contain spills in the event of fuel spills.</w:t>
            </w:r>
          </w:p>
          <w:p w14:paraId="051FF0A1" w14:textId="77777777" w:rsidR="003F349A" w:rsidRPr="00A45F14" w:rsidRDefault="003F349A" w:rsidP="00472751">
            <w:pPr>
              <w:numPr>
                <w:ilvl w:val="0"/>
                <w:numId w:val="0"/>
              </w:numPr>
              <w:spacing w:before="0" w:beforeAutospacing="0" w:after="0"/>
              <w:rPr>
                <w:sz w:val="22"/>
              </w:rPr>
            </w:pPr>
            <w:r w:rsidRPr="00A45F14">
              <w:rPr>
                <w:sz w:val="22"/>
              </w:rPr>
              <w:t>(c) Agreements should be reached with certified companies for the processing/deactivation of used oils and sand/gravel soaked in petroleum products.</w:t>
            </w:r>
          </w:p>
        </w:tc>
      </w:tr>
      <w:tr w:rsidR="00130AC3" w:rsidRPr="00A45F14" w14:paraId="6CAAB384" w14:textId="77777777" w:rsidTr="00A27AF9">
        <w:trPr>
          <w:trHeight w:val="683"/>
          <w:jc w:val="center"/>
        </w:trPr>
        <w:tc>
          <w:tcPr>
            <w:tcW w:w="746" w:type="pct"/>
          </w:tcPr>
          <w:p w14:paraId="19502A98" w14:textId="77777777" w:rsidR="003F349A" w:rsidRPr="00A45F14" w:rsidRDefault="003F349A" w:rsidP="00472751">
            <w:pPr>
              <w:numPr>
                <w:ilvl w:val="0"/>
                <w:numId w:val="0"/>
              </w:numPr>
              <w:spacing w:before="0" w:beforeAutospacing="0" w:after="0"/>
              <w:rPr>
                <w:sz w:val="22"/>
              </w:rPr>
            </w:pPr>
            <w:r w:rsidRPr="00A45F14">
              <w:rPr>
                <w:sz w:val="22"/>
              </w:rPr>
              <w:t>Danger of unexploded mines</w:t>
            </w:r>
          </w:p>
        </w:tc>
        <w:tc>
          <w:tcPr>
            <w:tcW w:w="646" w:type="pct"/>
            <w:shd w:val="clear" w:color="auto" w:fill="auto"/>
          </w:tcPr>
          <w:p w14:paraId="337ECF47" w14:textId="77777777" w:rsidR="003F349A" w:rsidRPr="00A45F14" w:rsidRDefault="003F349A" w:rsidP="00472751">
            <w:pPr>
              <w:numPr>
                <w:ilvl w:val="0"/>
                <w:numId w:val="0"/>
              </w:numPr>
              <w:spacing w:before="0" w:beforeAutospacing="0" w:after="0"/>
              <w:rPr>
                <w:sz w:val="22"/>
              </w:rPr>
            </w:pPr>
            <w:r w:rsidRPr="00A45F14">
              <w:rPr>
                <w:sz w:val="22"/>
              </w:rPr>
              <w:t>Danger to human health and safety</w:t>
            </w:r>
          </w:p>
        </w:tc>
        <w:tc>
          <w:tcPr>
            <w:tcW w:w="3608" w:type="pct"/>
            <w:shd w:val="clear" w:color="auto" w:fill="auto"/>
          </w:tcPr>
          <w:p w14:paraId="22E2AA44" w14:textId="77777777" w:rsidR="003F349A" w:rsidRPr="00A45F14" w:rsidRDefault="003F349A" w:rsidP="00472751">
            <w:pPr>
              <w:numPr>
                <w:ilvl w:val="0"/>
                <w:numId w:val="0"/>
              </w:numPr>
              <w:spacing w:before="0" w:beforeAutospacing="0" w:after="0"/>
              <w:rPr>
                <w:sz w:val="22"/>
              </w:rPr>
            </w:pPr>
            <w:r w:rsidRPr="00A45F14">
              <w:rPr>
                <w:sz w:val="22"/>
              </w:rPr>
              <w:t>Before excavation work begins, the Contractor must ensure that the site has been inspected and cleared of unexploded ordnance by the appropriate authorities.</w:t>
            </w:r>
          </w:p>
        </w:tc>
      </w:tr>
      <w:tr w:rsidR="00130AC3" w:rsidRPr="00A45F14" w14:paraId="24FAF3E9" w14:textId="77777777" w:rsidTr="00A27AF9">
        <w:trPr>
          <w:trHeight w:val="1250"/>
          <w:jc w:val="center"/>
        </w:trPr>
        <w:tc>
          <w:tcPr>
            <w:tcW w:w="746" w:type="pct"/>
            <w:vMerge w:val="restart"/>
          </w:tcPr>
          <w:p w14:paraId="6BB5AD5C" w14:textId="77777777" w:rsidR="003F349A" w:rsidRPr="00A45F14" w:rsidRDefault="003F349A" w:rsidP="00472751">
            <w:pPr>
              <w:numPr>
                <w:ilvl w:val="0"/>
                <w:numId w:val="0"/>
              </w:numPr>
              <w:spacing w:before="0" w:beforeAutospacing="0" w:after="0"/>
              <w:rPr>
                <w:sz w:val="22"/>
              </w:rPr>
            </w:pPr>
            <w:r w:rsidRPr="00A45F14">
              <w:rPr>
                <w:sz w:val="22"/>
              </w:rPr>
              <w:t>Social risk management</w:t>
            </w:r>
          </w:p>
        </w:tc>
        <w:tc>
          <w:tcPr>
            <w:tcW w:w="646" w:type="pct"/>
            <w:shd w:val="clear" w:color="auto" w:fill="auto"/>
          </w:tcPr>
          <w:p w14:paraId="33C89D88" w14:textId="77777777" w:rsidR="003F349A" w:rsidRPr="00A45F14" w:rsidRDefault="003F349A" w:rsidP="00472751">
            <w:pPr>
              <w:numPr>
                <w:ilvl w:val="0"/>
                <w:numId w:val="0"/>
              </w:numPr>
              <w:spacing w:before="0" w:beforeAutospacing="0" w:after="0"/>
              <w:rPr>
                <w:sz w:val="22"/>
              </w:rPr>
            </w:pPr>
            <w:r w:rsidRPr="00A45F14">
              <w:rPr>
                <w:sz w:val="22"/>
              </w:rPr>
              <w:t>Public Relations Management</w:t>
            </w:r>
          </w:p>
        </w:tc>
        <w:tc>
          <w:tcPr>
            <w:tcW w:w="3608" w:type="pct"/>
            <w:shd w:val="clear" w:color="auto" w:fill="auto"/>
          </w:tcPr>
          <w:p w14:paraId="32502EAB" w14:textId="02C63F1F" w:rsidR="003F349A" w:rsidRPr="00A45F14" w:rsidRDefault="003F349A" w:rsidP="00472751">
            <w:pPr>
              <w:numPr>
                <w:ilvl w:val="0"/>
                <w:numId w:val="0"/>
              </w:numPr>
              <w:spacing w:before="0" w:beforeAutospacing="0" w:after="0"/>
              <w:rPr>
                <w:sz w:val="22"/>
              </w:rPr>
            </w:pPr>
            <w:r w:rsidRPr="00A45F14">
              <w:rPr>
                <w:sz w:val="22"/>
              </w:rPr>
              <w:t>(a) Appoint a local focal point who will be responsible for communicating with the local population and receiving their requests and complaints,</w:t>
            </w:r>
          </w:p>
          <w:p w14:paraId="491B1BCE" w14:textId="77777777" w:rsidR="003F349A" w:rsidRPr="00A45F14" w:rsidRDefault="003F349A" w:rsidP="00472751">
            <w:pPr>
              <w:numPr>
                <w:ilvl w:val="0"/>
                <w:numId w:val="0"/>
              </w:numPr>
              <w:spacing w:before="0" w:beforeAutospacing="0" w:after="0"/>
              <w:rPr>
                <w:sz w:val="22"/>
              </w:rPr>
            </w:pPr>
            <w:r w:rsidRPr="00A45F14">
              <w:rPr>
                <w:sz w:val="22"/>
              </w:rPr>
              <w:t>(b) Introduce the EIA and maintain an EIA log in all affected communities and construction sites,</w:t>
            </w:r>
          </w:p>
          <w:p w14:paraId="300684D4" w14:textId="77777777" w:rsidR="003F349A" w:rsidRPr="00A45F14" w:rsidRDefault="003F349A" w:rsidP="00472751">
            <w:pPr>
              <w:numPr>
                <w:ilvl w:val="0"/>
                <w:numId w:val="0"/>
              </w:numPr>
              <w:spacing w:before="0" w:beforeAutospacing="0" w:after="0"/>
              <w:rPr>
                <w:sz w:val="22"/>
              </w:rPr>
            </w:pPr>
            <w:r w:rsidRPr="00A45F14">
              <w:rPr>
                <w:sz w:val="22"/>
              </w:rPr>
              <w:t>(c) Consult with local populations to identify potential conflicts between foreign labor and local populations in order to manage them,</w:t>
            </w:r>
          </w:p>
          <w:p w14:paraId="05228E70" w14:textId="77777777" w:rsidR="003F349A" w:rsidRPr="00A45F14" w:rsidRDefault="003F349A" w:rsidP="00472751">
            <w:pPr>
              <w:numPr>
                <w:ilvl w:val="0"/>
                <w:numId w:val="0"/>
              </w:numPr>
              <w:spacing w:before="0" w:beforeAutospacing="0" w:after="0"/>
              <w:rPr>
                <w:sz w:val="22"/>
              </w:rPr>
            </w:pPr>
            <w:r w:rsidRPr="00A45F14">
              <w:rPr>
                <w:sz w:val="22"/>
              </w:rPr>
              <w:t>(d) Increase community awareness about sexually transmitted diseases, due to the presence of external labor in the community, including locals in awareness-raising activities,</w:t>
            </w:r>
          </w:p>
          <w:p w14:paraId="19BF14DD" w14:textId="77777777" w:rsidR="003F349A" w:rsidRPr="00A45F14" w:rsidRDefault="003F349A" w:rsidP="00472751">
            <w:pPr>
              <w:numPr>
                <w:ilvl w:val="0"/>
                <w:numId w:val="0"/>
              </w:numPr>
              <w:spacing w:before="0" w:beforeAutospacing="0" w:after="0"/>
              <w:rPr>
                <w:sz w:val="22"/>
              </w:rPr>
            </w:pPr>
            <w:r w:rsidRPr="00A45F14">
              <w:rPr>
                <w:sz w:val="22"/>
              </w:rPr>
              <w:t>(e) Project activities should be scheduled after the irrigation season to avoid/minimize service disruptions as much as possible; Inform local residents of construction and other work schedules, service disruptions, traffic diversions and temporary bus routes, blasting and demolition, as appropriate;</w:t>
            </w:r>
          </w:p>
          <w:p w14:paraId="52902246" w14:textId="77777777" w:rsidR="003F349A" w:rsidRPr="00A45F14" w:rsidRDefault="003F349A" w:rsidP="00472751">
            <w:pPr>
              <w:numPr>
                <w:ilvl w:val="0"/>
                <w:numId w:val="0"/>
              </w:numPr>
              <w:spacing w:before="0" w:beforeAutospacing="0" w:after="0"/>
              <w:rPr>
                <w:sz w:val="22"/>
              </w:rPr>
            </w:pPr>
            <w:r w:rsidRPr="00A45F14">
              <w:rPr>
                <w:sz w:val="22"/>
              </w:rPr>
              <w:t>(f) Limit construction activities to night hours. If necessary, carefully plan night work, informing the affected community in advance.</w:t>
            </w:r>
          </w:p>
          <w:p w14:paraId="7E7FB5E9" w14:textId="77777777" w:rsidR="003F349A" w:rsidRPr="00A45F14" w:rsidRDefault="003F349A" w:rsidP="00472751">
            <w:pPr>
              <w:numPr>
                <w:ilvl w:val="0"/>
                <w:numId w:val="0"/>
              </w:numPr>
              <w:spacing w:before="0" w:beforeAutospacing="0" w:after="0"/>
              <w:rPr>
                <w:sz w:val="22"/>
              </w:rPr>
            </w:pPr>
            <w:r w:rsidRPr="00A45F14">
              <w:rPr>
                <w:sz w:val="22"/>
              </w:rPr>
              <w:t>(g) The construction site must be properly marked and fenced,</w:t>
            </w:r>
          </w:p>
          <w:p w14:paraId="0472ADB9" w14:textId="77777777" w:rsidR="003F349A" w:rsidRPr="00A45F14" w:rsidRDefault="003F349A" w:rsidP="00472751">
            <w:pPr>
              <w:numPr>
                <w:ilvl w:val="0"/>
                <w:numId w:val="0"/>
              </w:numPr>
              <w:spacing w:before="0" w:beforeAutospacing="0" w:after="0"/>
              <w:rPr>
                <w:sz w:val="22"/>
              </w:rPr>
            </w:pPr>
            <w:r w:rsidRPr="00A45F14">
              <w:rPr>
                <w:sz w:val="22"/>
              </w:rPr>
              <w:t>(h) No construction materials or waste shall be temporarily stored on cultivated land or any type of private property.</w:t>
            </w:r>
          </w:p>
          <w:p w14:paraId="3E7F5245" w14:textId="77777777" w:rsidR="003F349A" w:rsidRPr="00A45F14" w:rsidRDefault="003F349A" w:rsidP="00472751">
            <w:pPr>
              <w:numPr>
                <w:ilvl w:val="0"/>
                <w:numId w:val="0"/>
              </w:numPr>
              <w:spacing w:before="0" w:beforeAutospacing="0" w:after="0"/>
              <w:rPr>
                <w:sz w:val="22"/>
              </w:rPr>
            </w:pPr>
            <w:r w:rsidRPr="00A45F14">
              <w:rPr>
                <w:sz w:val="22"/>
              </w:rPr>
              <w:t>(</w:t>
            </w:r>
            <w:proofErr w:type="spellStart"/>
            <w:r w:rsidRPr="00A45F14">
              <w:rPr>
                <w:sz w:val="22"/>
              </w:rPr>
              <w:t>i</w:t>
            </w:r>
            <w:proofErr w:type="spellEnd"/>
            <w:r w:rsidRPr="00A45F14">
              <w:rPr>
                <w:sz w:val="22"/>
              </w:rPr>
              <w:t>) Temporary storage areas for construction materials and waste must be allocated in a way that does not impede free traffic and pedestrian movement.</w:t>
            </w:r>
          </w:p>
          <w:p w14:paraId="35840685" w14:textId="77777777" w:rsidR="003F349A" w:rsidRPr="00A45F14" w:rsidRDefault="003F349A" w:rsidP="00472751">
            <w:pPr>
              <w:numPr>
                <w:ilvl w:val="0"/>
                <w:numId w:val="0"/>
              </w:numPr>
              <w:spacing w:before="0" w:beforeAutospacing="0" w:after="0"/>
              <w:rPr>
                <w:sz w:val="22"/>
              </w:rPr>
            </w:pPr>
            <w:r w:rsidRPr="00A45F14">
              <w:rPr>
                <w:sz w:val="22"/>
              </w:rPr>
              <w:t>(j) Accidental damages caused by the Contractor shall be repaired.</w:t>
            </w:r>
          </w:p>
        </w:tc>
      </w:tr>
      <w:tr w:rsidR="00130AC3" w:rsidRPr="00A45F14" w14:paraId="03E2B5DA" w14:textId="77777777" w:rsidTr="00A27AF9">
        <w:trPr>
          <w:jc w:val="center"/>
        </w:trPr>
        <w:tc>
          <w:tcPr>
            <w:tcW w:w="746" w:type="pct"/>
            <w:vMerge/>
            <w:tcBorders>
              <w:bottom w:val="single" w:sz="4" w:space="0" w:color="auto"/>
            </w:tcBorders>
          </w:tcPr>
          <w:p w14:paraId="4A6BF215" w14:textId="77777777" w:rsidR="003F349A" w:rsidRPr="00A45F14" w:rsidRDefault="003F349A" w:rsidP="00472751">
            <w:pPr>
              <w:numPr>
                <w:ilvl w:val="0"/>
                <w:numId w:val="0"/>
              </w:numPr>
              <w:spacing w:before="0" w:beforeAutospacing="0" w:after="0"/>
              <w:rPr>
                <w:sz w:val="22"/>
              </w:rPr>
            </w:pPr>
          </w:p>
        </w:tc>
        <w:tc>
          <w:tcPr>
            <w:tcW w:w="646" w:type="pct"/>
            <w:shd w:val="clear" w:color="auto" w:fill="auto"/>
          </w:tcPr>
          <w:p w14:paraId="2A32F190" w14:textId="77777777" w:rsidR="003F349A" w:rsidRPr="00A45F14" w:rsidRDefault="003F349A" w:rsidP="00472751">
            <w:pPr>
              <w:numPr>
                <w:ilvl w:val="0"/>
                <w:numId w:val="0"/>
              </w:numPr>
              <w:spacing w:before="0" w:beforeAutospacing="0" w:after="0"/>
              <w:rPr>
                <w:sz w:val="22"/>
              </w:rPr>
            </w:pPr>
            <w:r w:rsidRPr="00A45F14">
              <w:rPr>
                <w:sz w:val="22"/>
              </w:rPr>
              <w:t>Work management</w:t>
            </w:r>
          </w:p>
        </w:tc>
        <w:tc>
          <w:tcPr>
            <w:tcW w:w="3608" w:type="pct"/>
            <w:shd w:val="clear" w:color="auto" w:fill="auto"/>
          </w:tcPr>
          <w:p w14:paraId="7F69E44B" w14:textId="27C438BE" w:rsidR="003F349A" w:rsidRPr="00A45F14" w:rsidRDefault="003F349A" w:rsidP="00472751">
            <w:pPr>
              <w:numPr>
                <w:ilvl w:val="0"/>
                <w:numId w:val="0"/>
              </w:numPr>
              <w:spacing w:before="0" w:beforeAutospacing="0" w:after="0"/>
              <w:rPr>
                <w:sz w:val="22"/>
              </w:rPr>
            </w:pPr>
            <w:r w:rsidRPr="00A45F14">
              <w:rPr>
                <w:sz w:val="22"/>
              </w:rPr>
              <w:t>(a) If possible, do not locate construction sites near communities,</w:t>
            </w:r>
          </w:p>
          <w:p w14:paraId="1C682049" w14:textId="27CAAFF6" w:rsidR="003F349A" w:rsidRPr="00A45F14" w:rsidRDefault="003F349A" w:rsidP="00472751">
            <w:pPr>
              <w:numPr>
                <w:ilvl w:val="0"/>
                <w:numId w:val="0"/>
              </w:numPr>
              <w:spacing w:before="0" w:beforeAutospacing="0" w:after="0"/>
              <w:rPr>
                <w:sz w:val="22"/>
              </w:rPr>
            </w:pPr>
            <w:r w:rsidRPr="00A45F14">
              <w:rPr>
                <w:sz w:val="22"/>
              </w:rPr>
              <w:t>(b) Locate and operate construction sites after consultation with neighboring communities,</w:t>
            </w:r>
          </w:p>
          <w:p w14:paraId="61AB60EA" w14:textId="25CD3561" w:rsidR="003F349A" w:rsidRPr="00A45F14" w:rsidRDefault="003F349A" w:rsidP="00472751">
            <w:pPr>
              <w:numPr>
                <w:ilvl w:val="0"/>
                <w:numId w:val="0"/>
              </w:numPr>
              <w:spacing w:before="0" w:beforeAutospacing="0" w:after="0"/>
              <w:rPr>
                <w:sz w:val="22"/>
              </w:rPr>
            </w:pPr>
            <w:r w:rsidRPr="00A45F14">
              <w:rPr>
                <w:sz w:val="22"/>
              </w:rPr>
              <w:lastRenderedPageBreak/>
              <w:t>(c) Involve local unskilled and semi-skilled labor in construction work as much as possible, and where possible, improve the labor skills of local people to promote their participation in the work,</w:t>
            </w:r>
          </w:p>
          <w:p w14:paraId="06B1ED65" w14:textId="0B03CC22" w:rsidR="003F349A" w:rsidRPr="00A45F14" w:rsidRDefault="003F349A" w:rsidP="00472751">
            <w:pPr>
              <w:numPr>
                <w:ilvl w:val="0"/>
                <w:numId w:val="0"/>
              </w:numPr>
              <w:spacing w:before="0" w:beforeAutospacing="0" w:after="0"/>
              <w:rPr>
                <w:sz w:val="22"/>
              </w:rPr>
            </w:pPr>
            <w:r w:rsidRPr="00A45F14">
              <w:rPr>
                <w:sz w:val="22"/>
              </w:rPr>
              <w:t>(d) Provide toilet and washing facilities on construction sites with adequate facilities such as hot and cold running water, soap, and hand dryers. Any construction site that also houses the workforce should have a temporary septic tank to prevent contamination of nearby water bodies.</w:t>
            </w:r>
          </w:p>
          <w:p w14:paraId="72ECDCE2" w14:textId="2BBAE2CF" w:rsidR="003F349A" w:rsidRPr="00A45F14" w:rsidRDefault="003F349A" w:rsidP="00472751">
            <w:pPr>
              <w:numPr>
                <w:ilvl w:val="0"/>
                <w:numId w:val="0"/>
              </w:numPr>
              <w:spacing w:before="0" w:beforeAutospacing="0" w:after="0"/>
              <w:rPr>
                <w:sz w:val="22"/>
              </w:rPr>
            </w:pPr>
            <w:r w:rsidRPr="00A45F14">
              <w:rPr>
                <w:sz w:val="22"/>
              </w:rPr>
              <w:t>(e) Raise awareness among workers on building relationships with local populations, develop a code of conduct in line with international practices, and strictly enforce it, including termination of employment and financial sanctions.</w:t>
            </w:r>
          </w:p>
        </w:tc>
      </w:tr>
    </w:tbl>
    <w:p w14:paraId="4ECEAA2B" w14:textId="561D6B8C" w:rsidR="003F349A" w:rsidRPr="00A45F14" w:rsidRDefault="003F349A" w:rsidP="00FB6D6A">
      <w:pPr>
        <w:numPr>
          <w:ilvl w:val="0"/>
          <w:numId w:val="0"/>
        </w:numPr>
        <w:rPr>
          <w:szCs w:val="24"/>
        </w:rPr>
      </w:pPr>
    </w:p>
    <w:p w14:paraId="41B3CF0C" w14:textId="77777777" w:rsidR="003F349A" w:rsidRPr="00A45F14" w:rsidRDefault="003F349A" w:rsidP="00FB6D6A">
      <w:pPr>
        <w:numPr>
          <w:ilvl w:val="0"/>
          <w:numId w:val="0"/>
        </w:numPr>
        <w:rPr>
          <w:szCs w:val="24"/>
        </w:rPr>
      </w:pPr>
      <w:r w:rsidRPr="00A45F14">
        <w:rPr>
          <w:szCs w:val="24"/>
        </w:rPr>
        <w:br w:type="page"/>
      </w:r>
    </w:p>
    <w:p w14:paraId="1C8A1A85" w14:textId="43548AF9" w:rsidR="003F349A" w:rsidRPr="00A45F14" w:rsidRDefault="005B2BB3" w:rsidP="002A3224">
      <w:pPr>
        <w:pStyle w:val="Title"/>
        <w:rPr>
          <w:rFonts w:cs="Times New Roman"/>
          <w:sz w:val="24"/>
          <w:szCs w:val="24"/>
        </w:rPr>
      </w:pPr>
      <w:r w:rsidRPr="00A45F14">
        <w:rPr>
          <w:rFonts w:cs="Times New Roman"/>
          <w:sz w:val="24"/>
          <w:szCs w:val="24"/>
        </w:rPr>
        <w:lastRenderedPageBreak/>
        <w:t>Appendix</w:t>
      </w:r>
      <w:r w:rsidR="003F349A" w:rsidRPr="00A45F14">
        <w:rPr>
          <w:rFonts w:cs="Times New Roman"/>
          <w:sz w:val="24"/>
          <w:szCs w:val="24"/>
        </w:rPr>
        <w:t xml:space="preserve"> 3</w:t>
      </w:r>
      <w:r w:rsidR="005057C5" w:rsidRPr="00A45F14">
        <w:rPr>
          <w:rFonts w:cs="Times New Roman"/>
          <w:sz w:val="24"/>
          <w:szCs w:val="24"/>
        </w:rPr>
        <w:t>: ENVIRONMENTAL AND SOCIAL MONITORING PLAN</w:t>
      </w:r>
    </w:p>
    <w:tbl>
      <w:tblPr>
        <w:tblW w:w="5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1"/>
        <w:gridCol w:w="2241"/>
        <w:gridCol w:w="1674"/>
        <w:gridCol w:w="80"/>
        <w:gridCol w:w="1941"/>
        <w:gridCol w:w="1788"/>
        <w:gridCol w:w="34"/>
        <w:gridCol w:w="1788"/>
        <w:gridCol w:w="21"/>
        <w:gridCol w:w="1769"/>
        <w:gridCol w:w="21"/>
        <w:gridCol w:w="1876"/>
      </w:tblGrid>
      <w:tr w:rsidR="003102FA" w:rsidRPr="00A45F14" w14:paraId="1BE1FC07" w14:textId="77777777" w:rsidTr="00DD592E">
        <w:trPr>
          <w:trHeight w:val="20"/>
          <w:jc w:val="center"/>
        </w:trPr>
        <w:tc>
          <w:tcPr>
            <w:tcW w:w="677" w:type="pct"/>
            <w:vMerge w:val="restart"/>
            <w:shd w:val="clear" w:color="auto" w:fill="B8CCE4" w:themeFill="accent1" w:themeFillTint="66"/>
            <w:vAlign w:val="center"/>
          </w:tcPr>
          <w:p w14:paraId="609E7C5C" w14:textId="3D5E2677"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Action</w:t>
            </w:r>
          </w:p>
        </w:tc>
        <w:tc>
          <w:tcPr>
            <w:tcW w:w="732" w:type="pct"/>
            <w:shd w:val="clear" w:color="auto" w:fill="B8CCE4" w:themeFill="accent1" w:themeFillTint="66"/>
            <w:vAlign w:val="center"/>
          </w:tcPr>
          <w:p w14:paraId="4DCB62A7" w14:textId="65B083FC"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What?</w:t>
            </w:r>
          </w:p>
        </w:tc>
        <w:tc>
          <w:tcPr>
            <w:tcW w:w="573" w:type="pct"/>
            <w:gridSpan w:val="2"/>
            <w:shd w:val="clear" w:color="auto" w:fill="B8CCE4" w:themeFill="accent1" w:themeFillTint="66"/>
            <w:vAlign w:val="center"/>
          </w:tcPr>
          <w:p w14:paraId="71FE7574" w14:textId="04C0D3FB"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Where?</w:t>
            </w:r>
          </w:p>
        </w:tc>
        <w:tc>
          <w:tcPr>
            <w:tcW w:w="634" w:type="pct"/>
            <w:shd w:val="clear" w:color="auto" w:fill="B8CCE4" w:themeFill="accent1" w:themeFillTint="66"/>
            <w:vAlign w:val="center"/>
          </w:tcPr>
          <w:p w14:paraId="69F9CA82" w14:textId="7A318EBD"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How?</w:t>
            </w:r>
          </w:p>
        </w:tc>
        <w:tc>
          <w:tcPr>
            <w:tcW w:w="584" w:type="pct"/>
            <w:shd w:val="clear" w:color="auto" w:fill="B8CCE4" w:themeFill="accent1" w:themeFillTint="66"/>
            <w:vAlign w:val="center"/>
          </w:tcPr>
          <w:p w14:paraId="18EA0AA0" w14:textId="54D36776"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When?</w:t>
            </w:r>
          </w:p>
        </w:tc>
        <w:tc>
          <w:tcPr>
            <w:tcW w:w="602" w:type="pct"/>
            <w:gridSpan w:val="3"/>
            <w:shd w:val="clear" w:color="auto" w:fill="B8CCE4" w:themeFill="accent1" w:themeFillTint="66"/>
            <w:vAlign w:val="center"/>
          </w:tcPr>
          <w:p w14:paraId="39458D3D" w14:textId="326AFDB4"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Why?</w:t>
            </w:r>
          </w:p>
        </w:tc>
        <w:tc>
          <w:tcPr>
            <w:tcW w:w="585" w:type="pct"/>
            <w:gridSpan w:val="2"/>
            <w:shd w:val="clear" w:color="auto" w:fill="B8CCE4" w:themeFill="accent1" w:themeFillTint="66"/>
            <w:vAlign w:val="center"/>
          </w:tcPr>
          <w:p w14:paraId="36C6AB74" w14:textId="45488068"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The cost</w:t>
            </w:r>
          </w:p>
        </w:tc>
        <w:tc>
          <w:tcPr>
            <w:tcW w:w="613" w:type="pct"/>
            <w:shd w:val="clear" w:color="auto" w:fill="B8CCE4" w:themeFill="accent1" w:themeFillTint="66"/>
            <w:vAlign w:val="center"/>
          </w:tcPr>
          <w:p w14:paraId="329BBE58" w14:textId="5AA4AA99"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Who?</w:t>
            </w:r>
          </w:p>
        </w:tc>
      </w:tr>
      <w:tr w:rsidR="003102FA" w:rsidRPr="00A45F14" w14:paraId="137CF567" w14:textId="77777777" w:rsidTr="00DD592E">
        <w:trPr>
          <w:trHeight w:val="20"/>
          <w:jc w:val="center"/>
        </w:trPr>
        <w:tc>
          <w:tcPr>
            <w:tcW w:w="677" w:type="pct"/>
            <w:vMerge/>
            <w:shd w:val="clear" w:color="auto" w:fill="B8CCE4" w:themeFill="accent1" w:themeFillTint="66"/>
            <w:vAlign w:val="center"/>
          </w:tcPr>
          <w:p w14:paraId="31958F65" w14:textId="77777777" w:rsidR="009A5D0B" w:rsidRPr="00A45F14" w:rsidRDefault="009A5D0B" w:rsidP="00472751">
            <w:pPr>
              <w:widowControl w:val="0"/>
              <w:numPr>
                <w:ilvl w:val="0"/>
                <w:numId w:val="0"/>
              </w:numPr>
              <w:spacing w:before="0" w:beforeAutospacing="0" w:after="0"/>
              <w:jc w:val="center"/>
              <w:rPr>
                <w:b/>
                <w:bCs/>
                <w:sz w:val="22"/>
              </w:rPr>
            </w:pPr>
          </w:p>
        </w:tc>
        <w:tc>
          <w:tcPr>
            <w:tcW w:w="732" w:type="pct"/>
            <w:shd w:val="clear" w:color="auto" w:fill="B8CCE4" w:themeFill="accent1" w:themeFillTint="66"/>
            <w:vAlign w:val="center"/>
          </w:tcPr>
          <w:p w14:paraId="51AADA40" w14:textId="04121D3D"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Parameter to be monitored)</w:t>
            </w:r>
          </w:p>
        </w:tc>
        <w:tc>
          <w:tcPr>
            <w:tcW w:w="573" w:type="pct"/>
            <w:gridSpan w:val="2"/>
            <w:shd w:val="clear" w:color="auto" w:fill="B8CCE4" w:themeFill="accent1" w:themeFillTint="66"/>
            <w:vAlign w:val="center"/>
          </w:tcPr>
          <w:p w14:paraId="2283AACF" w14:textId="77777777"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This parameter is monitored)</w:t>
            </w:r>
          </w:p>
        </w:tc>
        <w:tc>
          <w:tcPr>
            <w:tcW w:w="634" w:type="pct"/>
            <w:shd w:val="clear" w:color="auto" w:fill="B8CCE4" w:themeFill="accent1" w:themeFillTint="66"/>
            <w:vAlign w:val="center"/>
          </w:tcPr>
          <w:p w14:paraId="303C8DB5" w14:textId="7F2228E7"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This parameter is monitored</w:t>
            </w:r>
          </w:p>
        </w:tc>
        <w:tc>
          <w:tcPr>
            <w:tcW w:w="584" w:type="pct"/>
            <w:shd w:val="clear" w:color="auto" w:fill="B8CCE4" w:themeFill="accent1" w:themeFillTint="66"/>
            <w:vAlign w:val="center"/>
          </w:tcPr>
          <w:p w14:paraId="1E152FAC" w14:textId="7F229723"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Set frequency or continuity</w:t>
            </w:r>
          </w:p>
        </w:tc>
        <w:tc>
          <w:tcPr>
            <w:tcW w:w="602" w:type="pct"/>
            <w:gridSpan w:val="3"/>
            <w:shd w:val="clear" w:color="auto" w:fill="B8CCE4" w:themeFill="accent1" w:themeFillTint="66"/>
            <w:vAlign w:val="center"/>
          </w:tcPr>
          <w:p w14:paraId="2DD2A7F0" w14:textId="6D0D0AC7"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The parameter will be monitored</w:t>
            </w:r>
          </w:p>
        </w:tc>
        <w:tc>
          <w:tcPr>
            <w:tcW w:w="585" w:type="pct"/>
            <w:gridSpan w:val="2"/>
            <w:shd w:val="clear" w:color="auto" w:fill="B8CCE4" w:themeFill="accent1" w:themeFillTint="66"/>
            <w:vAlign w:val="center"/>
          </w:tcPr>
          <w:p w14:paraId="05815C7C" w14:textId="4E1E8439"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If not included in the project budget</w:t>
            </w:r>
          </w:p>
        </w:tc>
        <w:tc>
          <w:tcPr>
            <w:tcW w:w="613" w:type="pct"/>
            <w:shd w:val="clear" w:color="auto" w:fill="B8CCE4" w:themeFill="accent1" w:themeFillTint="66"/>
            <w:vAlign w:val="center"/>
          </w:tcPr>
          <w:p w14:paraId="4EC5C0A9" w14:textId="4D3BD352" w:rsidR="009A5D0B" w:rsidRPr="00A45F14" w:rsidRDefault="009A5D0B" w:rsidP="00472751">
            <w:pPr>
              <w:widowControl w:val="0"/>
              <w:numPr>
                <w:ilvl w:val="0"/>
                <w:numId w:val="0"/>
              </w:numPr>
              <w:spacing w:before="0" w:beforeAutospacing="0" w:after="0"/>
              <w:jc w:val="center"/>
              <w:rPr>
                <w:b/>
                <w:bCs/>
                <w:sz w:val="22"/>
              </w:rPr>
            </w:pPr>
            <w:r w:rsidRPr="00A45F14">
              <w:rPr>
                <w:b/>
                <w:bCs/>
                <w:sz w:val="22"/>
              </w:rPr>
              <w:t>Is responsible for monitoring</w:t>
            </w:r>
          </w:p>
        </w:tc>
      </w:tr>
      <w:tr w:rsidR="00130AC3" w:rsidRPr="00A45F14" w14:paraId="3DD29644" w14:textId="77777777" w:rsidTr="00DD592E">
        <w:trPr>
          <w:trHeight w:val="103"/>
          <w:jc w:val="center"/>
        </w:trPr>
        <w:tc>
          <w:tcPr>
            <w:tcW w:w="5000" w:type="pct"/>
            <w:gridSpan w:val="12"/>
            <w:shd w:val="clear" w:color="auto" w:fill="B8CCE4" w:themeFill="accent1" w:themeFillTint="66"/>
          </w:tcPr>
          <w:p w14:paraId="478E6C03" w14:textId="77777777" w:rsidR="003F349A" w:rsidRPr="00A45F14" w:rsidRDefault="003F349A" w:rsidP="00472751">
            <w:pPr>
              <w:widowControl w:val="0"/>
              <w:numPr>
                <w:ilvl w:val="0"/>
                <w:numId w:val="0"/>
              </w:numPr>
              <w:spacing w:before="0" w:beforeAutospacing="0" w:after="0"/>
              <w:jc w:val="center"/>
              <w:rPr>
                <w:b/>
                <w:sz w:val="22"/>
              </w:rPr>
            </w:pPr>
            <w:r w:rsidRPr="00A45F14">
              <w:rPr>
                <w:b/>
                <w:sz w:val="22"/>
              </w:rPr>
              <w:t>CONSTRUCTION PHASE</w:t>
            </w:r>
          </w:p>
        </w:tc>
      </w:tr>
      <w:tr w:rsidR="003102FA" w:rsidRPr="00A45F14" w14:paraId="426AC642" w14:textId="77777777" w:rsidTr="00DD592E">
        <w:trPr>
          <w:trHeight w:val="1855"/>
          <w:jc w:val="center"/>
        </w:trPr>
        <w:tc>
          <w:tcPr>
            <w:tcW w:w="677" w:type="pct"/>
          </w:tcPr>
          <w:p w14:paraId="52DB8D1D" w14:textId="77777777" w:rsidR="003F349A" w:rsidRPr="00A45F14" w:rsidRDefault="003F349A" w:rsidP="00472751">
            <w:pPr>
              <w:widowControl w:val="0"/>
              <w:numPr>
                <w:ilvl w:val="0"/>
                <w:numId w:val="0"/>
              </w:numPr>
              <w:spacing w:before="0" w:beforeAutospacing="0" w:after="0"/>
              <w:rPr>
                <w:sz w:val="22"/>
              </w:rPr>
            </w:pPr>
            <w:r w:rsidRPr="00A45F14">
              <w:rPr>
                <w:sz w:val="22"/>
              </w:rPr>
              <w:t>Notification</w:t>
            </w:r>
          </w:p>
        </w:tc>
        <w:tc>
          <w:tcPr>
            <w:tcW w:w="732" w:type="pct"/>
          </w:tcPr>
          <w:p w14:paraId="2519B741" w14:textId="77777777" w:rsidR="00A37E2E" w:rsidRPr="00A45F14" w:rsidRDefault="00A37E2E" w:rsidP="00472751">
            <w:pPr>
              <w:widowControl w:val="0"/>
              <w:numPr>
                <w:ilvl w:val="0"/>
                <w:numId w:val="0"/>
              </w:numPr>
              <w:spacing w:before="0" w:beforeAutospacing="0" w:after="0"/>
              <w:rPr>
                <w:sz w:val="22"/>
              </w:rPr>
            </w:pPr>
            <w:r w:rsidRPr="00A45F14">
              <w:rPr>
                <w:sz w:val="22"/>
              </w:rPr>
              <w:t>(a</w:t>
            </w:r>
            <w:r w:rsidR="003F349A" w:rsidRPr="00A45F14">
              <w:rPr>
                <w:sz w:val="22"/>
              </w:rPr>
              <w:t>) The population is informed about the works through appropriate notices in the press and/or in public places (including the construction site).</w:t>
            </w:r>
          </w:p>
          <w:p w14:paraId="557D9C57" w14:textId="43518D8E" w:rsidR="003F349A" w:rsidRPr="00A45F14" w:rsidRDefault="003F349A" w:rsidP="00472751">
            <w:pPr>
              <w:widowControl w:val="0"/>
              <w:numPr>
                <w:ilvl w:val="0"/>
                <w:numId w:val="0"/>
              </w:numPr>
              <w:spacing w:before="0" w:beforeAutospacing="0" w:after="0"/>
              <w:rPr>
                <w:sz w:val="22"/>
              </w:rPr>
            </w:pPr>
            <w:r w:rsidRPr="00A45F14">
              <w:rPr>
                <w:sz w:val="22"/>
              </w:rPr>
              <w:t>(b) Hand are to be brought required legal all permits, agreements, licenses and the formulations: program of actions number</w:t>
            </w:r>
          </w:p>
        </w:tc>
        <w:tc>
          <w:tcPr>
            <w:tcW w:w="547" w:type="pct"/>
          </w:tcPr>
          <w:p w14:paraId="4EE39AAF" w14:textId="77777777" w:rsidR="003F349A" w:rsidRPr="00A45F14" w:rsidRDefault="003F349A" w:rsidP="00472751">
            <w:pPr>
              <w:widowControl w:val="0"/>
              <w:numPr>
                <w:ilvl w:val="0"/>
                <w:numId w:val="0"/>
              </w:numPr>
              <w:spacing w:before="0" w:beforeAutospacing="0" w:after="0"/>
              <w:rPr>
                <w:sz w:val="22"/>
              </w:rPr>
            </w:pPr>
            <w:r w:rsidRPr="00A45F14">
              <w:rPr>
                <w:sz w:val="22"/>
              </w:rPr>
              <w:t>In the precinct, in affected communities</w:t>
            </w:r>
          </w:p>
        </w:tc>
        <w:tc>
          <w:tcPr>
            <w:tcW w:w="660" w:type="pct"/>
            <w:gridSpan w:val="2"/>
          </w:tcPr>
          <w:p w14:paraId="0CB206B1" w14:textId="77777777" w:rsidR="003F349A" w:rsidRPr="00A45F14" w:rsidRDefault="003F349A" w:rsidP="00472751">
            <w:pPr>
              <w:widowControl w:val="0"/>
              <w:numPr>
                <w:ilvl w:val="0"/>
                <w:numId w:val="0"/>
              </w:numPr>
              <w:spacing w:before="0" w:beforeAutospacing="0" w:after="0"/>
              <w:rPr>
                <w:sz w:val="22"/>
              </w:rPr>
            </w:pPr>
            <w:r w:rsidRPr="00A45F14">
              <w:rPr>
                <w:sz w:val="22"/>
              </w:rPr>
              <w:t>Interviews with local governments and community members</w:t>
            </w:r>
          </w:p>
          <w:p w14:paraId="24B762FC" w14:textId="77777777" w:rsidR="003F349A" w:rsidRPr="00A45F14" w:rsidRDefault="003F349A" w:rsidP="00472751">
            <w:pPr>
              <w:widowControl w:val="0"/>
              <w:numPr>
                <w:ilvl w:val="0"/>
                <w:numId w:val="0"/>
              </w:numPr>
              <w:spacing w:before="0" w:beforeAutospacing="0" w:after="0"/>
              <w:rPr>
                <w:sz w:val="22"/>
              </w:rPr>
            </w:pPr>
          </w:p>
          <w:p w14:paraId="2A5D173E" w14:textId="77777777" w:rsidR="003F349A" w:rsidRPr="00A45F14" w:rsidRDefault="003F349A" w:rsidP="00472751">
            <w:pPr>
              <w:widowControl w:val="0"/>
              <w:numPr>
                <w:ilvl w:val="0"/>
                <w:numId w:val="0"/>
              </w:numPr>
              <w:spacing w:before="0" w:beforeAutospacing="0" w:after="0"/>
              <w:rPr>
                <w:sz w:val="22"/>
              </w:rPr>
            </w:pPr>
          </w:p>
          <w:p w14:paraId="50517A1E" w14:textId="77777777" w:rsidR="003F349A" w:rsidRPr="00A45F14" w:rsidRDefault="003F349A" w:rsidP="00472751">
            <w:pPr>
              <w:widowControl w:val="0"/>
              <w:numPr>
                <w:ilvl w:val="0"/>
                <w:numId w:val="0"/>
              </w:numPr>
              <w:spacing w:before="0" w:beforeAutospacing="0" w:after="0"/>
              <w:rPr>
                <w:sz w:val="22"/>
              </w:rPr>
            </w:pPr>
          </w:p>
          <w:p w14:paraId="60C6AD82" w14:textId="77777777" w:rsidR="003F349A" w:rsidRPr="00A45F14" w:rsidRDefault="003F349A" w:rsidP="00472751">
            <w:pPr>
              <w:widowControl w:val="0"/>
              <w:numPr>
                <w:ilvl w:val="0"/>
                <w:numId w:val="0"/>
              </w:numPr>
              <w:spacing w:before="0" w:beforeAutospacing="0" w:after="0"/>
              <w:rPr>
                <w:sz w:val="22"/>
              </w:rPr>
            </w:pPr>
          </w:p>
          <w:p w14:paraId="40FB418C" w14:textId="77777777" w:rsidR="003F349A" w:rsidRPr="00A45F14" w:rsidRDefault="003F349A" w:rsidP="00472751">
            <w:pPr>
              <w:widowControl w:val="0"/>
              <w:numPr>
                <w:ilvl w:val="0"/>
                <w:numId w:val="0"/>
              </w:numPr>
              <w:spacing w:before="0" w:beforeAutospacing="0" w:after="0"/>
              <w:rPr>
                <w:sz w:val="22"/>
              </w:rPr>
            </w:pPr>
            <w:r w:rsidRPr="00A45F14">
              <w:rPr>
                <w:sz w:val="22"/>
              </w:rPr>
              <w:t>Monitoring contractor records</w:t>
            </w:r>
          </w:p>
        </w:tc>
        <w:tc>
          <w:tcPr>
            <w:tcW w:w="595" w:type="pct"/>
            <w:gridSpan w:val="2"/>
          </w:tcPr>
          <w:p w14:paraId="020E723A" w14:textId="77777777" w:rsidR="003F349A" w:rsidRPr="00A45F14" w:rsidRDefault="003F349A" w:rsidP="00472751">
            <w:pPr>
              <w:widowControl w:val="0"/>
              <w:numPr>
                <w:ilvl w:val="0"/>
                <w:numId w:val="0"/>
              </w:numPr>
              <w:spacing w:before="0" w:beforeAutospacing="0" w:after="0"/>
              <w:rPr>
                <w:sz w:val="22"/>
              </w:rPr>
            </w:pPr>
            <w:r w:rsidRPr="00A45F14">
              <w:rPr>
                <w:sz w:val="22"/>
              </w:rPr>
              <w:t>Before construction begins</w:t>
            </w:r>
          </w:p>
        </w:tc>
        <w:tc>
          <w:tcPr>
            <w:tcW w:w="584" w:type="pct"/>
          </w:tcPr>
          <w:p w14:paraId="7F40D0CA" w14:textId="77777777" w:rsidR="003F349A" w:rsidRPr="00A45F14" w:rsidRDefault="003F349A" w:rsidP="00472751">
            <w:pPr>
              <w:widowControl w:val="0"/>
              <w:numPr>
                <w:ilvl w:val="0"/>
                <w:numId w:val="0"/>
              </w:numPr>
              <w:spacing w:before="0" w:beforeAutospacing="0" w:after="0"/>
              <w:rPr>
                <w:sz w:val="22"/>
              </w:rPr>
            </w:pPr>
            <w:r w:rsidRPr="00A45F14">
              <w:rPr>
                <w:sz w:val="22"/>
              </w:rPr>
              <w:t>Ensure that required information regarding construction is available to affected communities</w:t>
            </w:r>
          </w:p>
        </w:tc>
        <w:tc>
          <w:tcPr>
            <w:tcW w:w="585" w:type="pct"/>
            <w:gridSpan w:val="2"/>
          </w:tcPr>
          <w:p w14:paraId="7496DEA7"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5AE89498" w14:textId="53423465" w:rsidR="003F349A" w:rsidRPr="00A45F14" w:rsidRDefault="003F349A" w:rsidP="00472751">
            <w:pPr>
              <w:widowControl w:val="0"/>
              <w:numPr>
                <w:ilvl w:val="0"/>
                <w:numId w:val="0"/>
              </w:numPr>
              <w:spacing w:before="0" w:beforeAutospacing="0" w:after="0"/>
              <w:rPr>
                <w:sz w:val="22"/>
              </w:rPr>
            </w:pPr>
            <w:r w:rsidRPr="00A45F14">
              <w:rPr>
                <w:sz w:val="22"/>
              </w:rPr>
              <w:t>PIU (through the supervising consultant)</w:t>
            </w:r>
          </w:p>
          <w:p w14:paraId="279962A9"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17E336B0" w14:textId="77777777" w:rsidTr="00DD592E">
        <w:trPr>
          <w:trHeight w:val="1855"/>
          <w:jc w:val="center"/>
        </w:trPr>
        <w:tc>
          <w:tcPr>
            <w:tcW w:w="677" w:type="pct"/>
          </w:tcPr>
          <w:p w14:paraId="1544BC27" w14:textId="77777777" w:rsidR="003F349A" w:rsidRPr="00A45F14" w:rsidRDefault="003F349A" w:rsidP="00472751">
            <w:pPr>
              <w:widowControl w:val="0"/>
              <w:numPr>
                <w:ilvl w:val="0"/>
                <w:numId w:val="0"/>
              </w:numPr>
              <w:spacing w:before="0" w:beforeAutospacing="0" w:after="0"/>
              <w:rPr>
                <w:sz w:val="22"/>
              </w:rPr>
            </w:pPr>
            <w:r w:rsidRPr="00A45F14">
              <w:rPr>
                <w:sz w:val="22"/>
              </w:rPr>
              <w:t>Worker safety</w:t>
            </w:r>
          </w:p>
        </w:tc>
        <w:tc>
          <w:tcPr>
            <w:tcW w:w="732" w:type="pct"/>
          </w:tcPr>
          <w:p w14:paraId="08F2E669" w14:textId="696929CC" w:rsidR="003F349A" w:rsidRPr="00A45F14" w:rsidRDefault="003F349A" w:rsidP="00472751">
            <w:pPr>
              <w:widowControl w:val="0"/>
              <w:numPr>
                <w:ilvl w:val="0"/>
                <w:numId w:val="0"/>
              </w:numPr>
              <w:spacing w:before="0" w:beforeAutospacing="0" w:after="0"/>
              <w:rPr>
                <w:sz w:val="22"/>
              </w:rPr>
            </w:pPr>
            <w:r w:rsidRPr="00A45F14">
              <w:rPr>
                <w:sz w:val="22"/>
              </w:rPr>
              <w:t xml:space="preserve">Construction workers wear overalls and personal protective equipment. (helmets, masks and protective </w:t>
            </w:r>
            <w:r w:rsidR="003102FA" w:rsidRPr="00A45F14">
              <w:rPr>
                <w:sz w:val="22"/>
              </w:rPr>
              <w:t>glasses,</w:t>
            </w:r>
            <w:r w:rsidRPr="00A45F14">
              <w:rPr>
                <w:sz w:val="22"/>
              </w:rPr>
              <w:t xml:space="preserve"> if necessary, outerwear and protective </w:t>
            </w:r>
            <w:r w:rsidR="003102FA" w:rsidRPr="00A45F14">
              <w:rPr>
                <w:sz w:val="22"/>
              </w:rPr>
              <w:t>shoes,</w:t>
            </w:r>
            <w:r w:rsidR="00A37E2E" w:rsidRPr="00A45F14">
              <w:rPr>
                <w:sz w:val="22"/>
              </w:rPr>
              <w:t xml:space="preserve"> etc.)</w:t>
            </w:r>
            <w:r w:rsidRPr="00A45F14">
              <w:rPr>
                <w:sz w:val="22"/>
              </w:rPr>
              <w:t>,</w:t>
            </w:r>
          </w:p>
          <w:p w14:paraId="697DED22" w14:textId="77777777" w:rsidR="003F349A" w:rsidRPr="00A45F14" w:rsidRDefault="003F349A" w:rsidP="00472751">
            <w:pPr>
              <w:widowControl w:val="0"/>
              <w:numPr>
                <w:ilvl w:val="0"/>
                <w:numId w:val="0"/>
              </w:numPr>
              <w:spacing w:before="0" w:beforeAutospacing="0" w:after="0"/>
              <w:rPr>
                <w:sz w:val="22"/>
              </w:rPr>
            </w:pPr>
            <w:r w:rsidRPr="00A45F14">
              <w:rPr>
                <w:sz w:val="22"/>
              </w:rPr>
              <w:t>with the operation of construction equipment and the use of personal protective equipment,</w:t>
            </w:r>
          </w:p>
          <w:p w14:paraId="2FB9951A" w14:textId="77777777" w:rsidR="00A37E2E" w:rsidRPr="00A45F14" w:rsidRDefault="003F349A" w:rsidP="00472751">
            <w:pPr>
              <w:widowControl w:val="0"/>
              <w:numPr>
                <w:ilvl w:val="0"/>
                <w:numId w:val="0"/>
              </w:numPr>
              <w:spacing w:before="0" w:beforeAutospacing="0" w:after="0"/>
              <w:rPr>
                <w:sz w:val="22"/>
              </w:rPr>
            </w:pPr>
            <w:r w:rsidRPr="00A45F14">
              <w:rPr>
                <w:sz w:val="22"/>
              </w:rPr>
              <w:t xml:space="preserve">First aid kits and fire extinguishers are </w:t>
            </w:r>
            <w:r w:rsidRPr="00A45F14">
              <w:rPr>
                <w:sz w:val="22"/>
              </w:rPr>
              <w:lastRenderedPageBreak/>
              <w:t>available on the construction site.</w:t>
            </w:r>
          </w:p>
          <w:p w14:paraId="3E1D11C5" w14:textId="7D99D079" w:rsidR="003F349A" w:rsidRPr="00A45F14" w:rsidRDefault="003F349A" w:rsidP="00472751">
            <w:pPr>
              <w:widowControl w:val="0"/>
              <w:numPr>
                <w:ilvl w:val="0"/>
                <w:numId w:val="0"/>
              </w:numPr>
              <w:spacing w:before="0" w:beforeAutospacing="0" w:after="0"/>
              <w:rPr>
                <w:sz w:val="22"/>
              </w:rPr>
            </w:pPr>
            <w:r w:rsidRPr="00A45F14">
              <w:rPr>
                <w:sz w:val="22"/>
              </w:rPr>
              <w:t>Appropriate signs are installed at the construction site, informing workers of emergency services (ambulance, fire department) contact information.</w:t>
            </w:r>
          </w:p>
        </w:tc>
        <w:tc>
          <w:tcPr>
            <w:tcW w:w="547" w:type="pct"/>
          </w:tcPr>
          <w:p w14:paraId="7C3F7B18"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At the precinct</w:t>
            </w:r>
          </w:p>
        </w:tc>
        <w:tc>
          <w:tcPr>
            <w:tcW w:w="660" w:type="pct"/>
            <w:gridSpan w:val="2"/>
          </w:tcPr>
          <w:p w14:paraId="2A624154"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 Action control</w:t>
            </w:r>
          </w:p>
          <w:p w14:paraId="167105DD" w14:textId="77777777" w:rsidR="003F349A" w:rsidRPr="00A45F14" w:rsidRDefault="003F349A" w:rsidP="00472751">
            <w:pPr>
              <w:widowControl w:val="0"/>
              <w:numPr>
                <w:ilvl w:val="0"/>
                <w:numId w:val="0"/>
              </w:numPr>
              <w:spacing w:before="0" w:beforeAutospacing="0" w:after="0"/>
              <w:rPr>
                <w:sz w:val="22"/>
              </w:rPr>
            </w:pPr>
          </w:p>
        </w:tc>
        <w:tc>
          <w:tcPr>
            <w:tcW w:w="595" w:type="pct"/>
            <w:gridSpan w:val="2"/>
          </w:tcPr>
          <w:p w14:paraId="08FABAAB" w14:textId="77777777" w:rsidR="003F349A" w:rsidRPr="00A45F14" w:rsidRDefault="003F349A" w:rsidP="00472751">
            <w:pPr>
              <w:widowControl w:val="0"/>
              <w:numPr>
                <w:ilvl w:val="0"/>
                <w:numId w:val="0"/>
              </w:numPr>
              <w:spacing w:before="0" w:beforeAutospacing="0" w:after="0"/>
              <w:rPr>
                <w:sz w:val="22"/>
              </w:rPr>
            </w:pPr>
            <w:r w:rsidRPr="00A45F14">
              <w:rPr>
                <w:sz w:val="22"/>
              </w:rPr>
              <w:t>During the entire construction period</w:t>
            </w:r>
          </w:p>
        </w:tc>
        <w:tc>
          <w:tcPr>
            <w:tcW w:w="584" w:type="pct"/>
          </w:tcPr>
          <w:p w14:paraId="15D7DB42" w14:textId="77777777" w:rsidR="003F349A" w:rsidRPr="00A45F14" w:rsidRDefault="003F349A" w:rsidP="00472751">
            <w:pPr>
              <w:widowControl w:val="0"/>
              <w:numPr>
                <w:ilvl w:val="0"/>
                <w:numId w:val="0"/>
              </w:numPr>
              <w:spacing w:before="0" w:beforeAutospacing="0" w:after="0"/>
              <w:rPr>
                <w:sz w:val="22"/>
              </w:rPr>
            </w:pPr>
            <w:r w:rsidRPr="00A45F14">
              <w:rPr>
                <w:sz w:val="22"/>
              </w:rPr>
              <w:t>To reduce potential accidents and injuries among workers</w:t>
            </w:r>
          </w:p>
        </w:tc>
        <w:tc>
          <w:tcPr>
            <w:tcW w:w="585" w:type="pct"/>
            <w:gridSpan w:val="2"/>
          </w:tcPr>
          <w:p w14:paraId="1503421B"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390BB218" w14:textId="20308991"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A37E2E" w:rsidRPr="00A45F14">
              <w:rPr>
                <w:sz w:val="22"/>
              </w:rPr>
              <w:t>(</w:t>
            </w:r>
            <w:r w:rsidRPr="00A45F14">
              <w:rPr>
                <w:sz w:val="22"/>
              </w:rPr>
              <w:t>through</w:t>
            </w:r>
            <w:r w:rsidR="00A37E2E" w:rsidRPr="00A45F14">
              <w:rPr>
                <w:sz w:val="22"/>
              </w:rPr>
              <w:t xml:space="preserve"> the supervising consultant</w:t>
            </w:r>
            <w:r w:rsidRPr="00A45F14">
              <w:rPr>
                <w:sz w:val="22"/>
              </w:rPr>
              <w:t>)</w:t>
            </w:r>
          </w:p>
          <w:p w14:paraId="10BC039C"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578DDBCA" w14:textId="77777777" w:rsidTr="00DD592E">
        <w:trPr>
          <w:trHeight w:val="1855"/>
          <w:jc w:val="center"/>
        </w:trPr>
        <w:tc>
          <w:tcPr>
            <w:tcW w:w="677" w:type="pct"/>
          </w:tcPr>
          <w:p w14:paraId="02B5CE90" w14:textId="77777777" w:rsidR="003F349A" w:rsidRPr="00A45F14" w:rsidRDefault="003F349A" w:rsidP="00472751">
            <w:pPr>
              <w:widowControl w:val="0"/>
              <w:numPr>
                <w:ilvl w:val="0"/>
                <w:numId w:val="0"/>
              </w:numPr>
              <w:spacing w:before="0" w:beforeAutospacing="0" w:after="0"/>
              <w:rPr>
                <w:sz w:val="22"/>
              </w:rPr>
            </w:pPr>
            <w:r w:rsidRPr="00A45F14">
              <w:rPr>
                <w:sz w:val="22"/>
              </w:rPr>
              <w:t>Biodiversity</w:t>
            </w:r>
          </w:p>
        </w:tc>
        <w:tc>
          <w:tcPr>
            <w:tcW w:w="732" w:type="pct"/>
          </w:tcPr>
          <w:p w14:paraId="13C22EE0" w14:textId="77777777" w:rsidR="003F349A" w:rsidRPr="00A45F14" w:rsidRDefault="003F349A" w:rsidP="00472751">
            <w:pPr>
              <w:widowControl w:val="0"/>
              <w:numPr>
                <w:ilvl w:val="0"/>
                <w:numId w:val="0"/>
              </w:numPr>
              <w:spacing w:before="0" w:beforeAutospacing="0" w:after="0"/>
              <w:rPr>
                <w:sz w:val="22"/>
              </w:rPr>
            </w:pPr>
            <w:r w:rsidRPr="00A45F14">
              <w:rPr>
                <w:sz w:val="22"/>
              </w:rPr>
              <w:t>Flora</w:t>
            </w:r>
          </w:p>
          <w:p w14:paraId="18013125" w14:textId="77777777" w:rsidR="00A37E2E" w:rsidRPr="00A45F14" w:rsidRDefault="003F349A" w:rsidP="00472751">
            <w:pPr>
              <w:widowControl w:val="0"/>
              <w:numPr>
                <w:ilvl w:val="0"/>
                <w:numId w:val="0"/>
              </w:numPr>
              <w:spacing w:before="0" w:beforeAutospacing="0" w:after="0"/>
              <w:rPr>
                <w:sz w:val="22"/>
              </w:rPr>
            </w:pPr>
            <w:r w:rsidRPr="00A45F14">
              <w:rPr>
                <w:sz w:val="22"/>
              </w:rPr>
              <w:t>Impacts on vegetation are minimized by planning and implementing large-scale earthworks outside the active vegetation period (if construction works are carried out in natural landscapes or adjacent areas),</w:t>
            </w:r>
          </w:p>
          <w:p w14:paraId="2E17A63B" w14:textId="77777777" w:rsidR="00A37E2E" w:rsidRPr="00A45F14" w:rsidRDefault="003F349A" w:rsidP="00472751">
            <w:pPr>
              <w:widowControl w:val="0"/>
              <w:numPr>
                <w:ilvl w:val="0"/>
                <w:numId w:val="0"/>
              </w:numPr>
              <w:spacing w:before="0" w:beforeAutospacing="0" w:after="0"/>
              <w:rPr>
                <w:sz w:val="22"/>
              </w:rPr>
            </w:pPr>
            <w:r w:rsidRPr="00A45F14">
              <w:rPr>
                <w:sz w:val="22"/>
              </w:rPr>
              <w:t>- Vegetation clearance along the canals being renovated is strictly controlled to prevent impacts outside the designated area.</w:t>
            </w:r>
          </w:p>
          <w:p w14:paraId="59258712" w14:textId="5C50F588" w:rsidR="003F349A" w:rsidRPr="00A45F14" w:rsidRDefault="003F349A" w:rsidP="00472751">
            <w:pPr>
              <w:widowControl w:val="0"/>
              <w:numPr>
                <w:ilvl w:val="0"/>
                <w:numId w:val="0"/>
              </w:numPr>
              <w:spacing w:before="0" w:beforeAutospacing="0" w:after="0"/>
              <w:rPr>
                <w:sz w:val="22"/>
              </w:rPr>
            </w:pPr>
            <w:r w:rsidRPr="00A45F14">
              <w:rPr>
                <w:sz w:val="22"/>
              </w:rPr>
              <w:t>Animal world</w:t>
            </w:r>
          </w:p>
          <w:p w14:paraId="0FBBB32E"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 Habitat disturbance is limited by restricting construction activities to a narrow corridor along the pipeline route. Movement of vehicles/machines and careless placement of </w:t>
            </w:r>
            <w:r w:rsidRPr="00A45F14">
              <w:rPr>
                <w:sz w:val="22"/>
              </w:rPr>
              <w:lastRenderedPageBreak/>
              <w:t>construction materials/waste in excessively large areas adjacent to the project site is not permitted,</w:t>
            </w:r>
          </w:p>
          <w:p w14:paraId="2ED5A5EE" w14:textId="77777777" w:rsidR="003F349A" w:rsidRPr="00A45F14" w:rsidRDefault="003F349A" w:rsidP="00472751">
            <w:pPr>
              <w:widowControl w:val="0"/>
              <w:numPr>
                <w:ilvl w:val="0"/>
                <w:numId w:val="0"/>
              </w:numPr>
              <w:spacing w:before="0" w:beforeAutospacing="0" w:after="0"/>
              <w:rPr>
                <w:sz w:val="22"/>
              </w:rPr>
            </w:pPr>
            <w:r w:rsidRPr="00A45F14">
              <w:rPr>
                <w:sz w:val="22"/>
              </w:rPr>
              <w:t>- A soil work schedule has been developed, which allows preventing soil work during animal hibernation and reproduction.</w:t>
            </w:r>
          </w:p>
        </w:tc>
        <w:tc>
          <w:tcPr>
            <w:tcW w:w="547" w:type="pct"/>
          </w:tcPr>
          <w:p w14:paraId="554B7A78"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At the precinct</w:t>
            </w:r>
          </w:p>
        </w:tc>
        <w:tc>
          <w:tcPr>
            <w:tcW w:w="660" w:type="pct"/>
            <w:gridSpan w:val="2"/>
          </w:tcPr>
          <w:p w14:paraId="4BA633B8"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421B09C9" w14:textId="77777777" w:rsidR="003F349A" w:rsidRPr="00A45F14" w:rsidRDefault="003F349A" w:rsidP="00472751">
            <w:pPr>
              <w:widowControl w:val="0"/>
              <w:numPr>
                <w:ilvl w:val="0"/>
                <w:numId w:val="0"/>
              </w:numPr>
              <w:spacing w:before="0" w:beforeAutospacing="0" w:after="0"/>
              <w:rPr>
                <w:sz w:val="22"/>
              </w:rPr>
            </w:pPr>
            <w:r w:rsidRPr="00A45F14">
              <w:rPr>
                <w:sz w:val="22"/>
              </w:rPr>
              <w:t>Monthly, throughout the construction period</w:t>
            </w:r>
          </w:p>
        </w:tc>
        <w:tc>
          <w:tcPr>
            <w:tcW w:w="584" w:type="pct"/>
          </w:tcPr>
          <w:p w14:paraId="22534C19" w14:textId="77777777" w:rsidR="003F349A" w:rsidRPr="00A45F14" w:rsidRDefault="003F349A" w:rsidP="00472751">
            <w:pPr>
              <w:widowControl w:val="0"/>
              <w:numPr>
                <w:ilvl w:val="0"/>
                <w:numId w:val="0"/>
              </w:numPr>
              <w:spacing w:before="0" w:beforeAutospacing="0" w:after="0"/>
              <w:rPr>
                <w:sz w:val="22"/>
              </w:rPr>
            </w:pPr>
            <w:r w:rsidRPr="00A45F14">
              <w:rPr>
                <w:sz w:val="22"/>
              </w:rPr>
              <w:t>In order to reduce the impact on biodiversity,</w:t>
            </w:r>
          </w:p>
          <w:p w14:paraId="709B1A05" w14:textId="77777777" w:rsidR="003F349A" w:rsidRPr="00A45F14" w:rsidRDefault="003F349A" w:rsidP="00472751">
            <w:pPr>
              <w:widowControl w:val="0"/>
              <w:numPr>
                <w:ilvl w:val="0"/>
                <w:numId w:val="0"/>
              </w:numPr>
              <w:spacing w:before="0" w:beforeAutospacing="0" w:after="0"/>
              <w:rPr>
                <w:sz w:val="22"/>
              </w:rPr>
            </w:pPr>
            <w:r w:rsidRPr="00A45F14">
              <w:rPr>
                <w:sz w:val="22"/>
              </w:rPr>
              <w:t>To limit the risk of soil erosion</w:t>
            </w:r>
          </w:p>
        </w:tc>
        <w:tc>
          <w:tcPr>
            <w:tcW w:w="585" w:type="pct"/>
            <w:gridSpan w:val="2"/>
          </w:tcPr>
          <w:p w14:paraId="094221D6"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4918D77F" w14:textId="439A9CB8"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A37E2E" w:rsidRPr="00A45F14">
              <w:rPr>
                <w:sz w:val="22"/>
              </w:rPr>
              <w:t>(</w:t>
            </w:r>
            <w:r w:rsidRPr="00A45F14">
              <w:rPr>
                <w:sz w:val="22"/>
              </w:rPr>
              <w:t xml:space="preserve">supervisor) consultant </w:t>
            </w:r>
            <w:r w:rsidR="00A37E2E" w:rsidRPr="00A45F14">
              <w:rPr>
                <w:sz w:val="22"/>
              </w:rPr>
              <w:t>via</w:t>
            </w:r>
            <w:r w:rsidRPr="00A45F14">
              <w:rPr>
                <w:sz w:val="22"/>
              </w:rPr>
              <w:t>)</w:t>
            </w:r>
          </w:p>
          <w:p w14:paraId="59100B49"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17F9CE67" w14:textId="77777777" w:rsidTr="00DD592E">
        <w:trPr>
          <w:trHeight w:val="573"/>
          <w:jc w:val="center"/>
        </w:trPr>
        <w:tc>
          <w:tcPr>
            <w:tcW w:w="677" w:type="pct"/>
          </w:tcPr>
          <w:p w14:paraId="7835C047" w14:textId="77777777" w:rsidR="003F349A" w:rsidRPr="00A45F14" w:rsidRDefault="003F349A" w:rsidP="00472751">
            <w:pPr>
              <w:widowControl w:val="0"/>
              <w:numPr>
                <w:ilvl w:val="0"/>
                <w:numId w:val="0"/>
              </w:numPr>
              <w:spacing w:before="0" w:beforeAutospacing="0" w:after="0"/>
              <w:rPr>
                <w:sz w:val="22"/>
              </w:rPr>
            </w:pPr>
            <w:r w:rsidRPr="00A45F14">
              <w:rPr>
                <w:sz w:val="22"/>
              </w:rPr>
              <w:t>Random finds</w:t>
            </w:r>
          </w:p>
        </w:tc>
        <w:tc>
          <w:tcPr>
            <w:tcW w:w="732" w:type="pct"/>
          </w:tcPr>
          <w:p w14:paraId="411E5336" w14:textId="719B1717" w:rsidR="003F349A" w:rsidRPr="00A45F14" w:rsidRDefault="003F349A" w:rsidP="00472751">
            <w:pPr>
              <w:widowControl w:val="0"/>
              <w:numPr>
                <w:ilvl w:val="0"/>
                <w:numId w:val="0"/>
              </w:numPr>
              <w:spacing w:before="0" w:beforeAutospacing="0" w:after="0"/>
              <w:rPr>
                <w:sz w:val="22"/>
              </w:rPr>
            </w:pPr>
            <w:r w:rsidRPr="00A45F14">
              <w:rPr>
                <w:sz w:val="22"/>
              </w:rPr>
              <w:t>Land works time random found</w:t>
            </w:r>
            <w:r w:rsidR="005015B7" w:rsidRPr="00A45F14">
              <w:rPr>
                <w:sz w:val="22"/>
              </w:rPr>
              <w:t xml:space="preserve"> ​to</w:t>
            </w:r>
            <w:r w:rsidRPr="00A45F14">
              <w:rPr>
                <w:sz w:val="22"/>
              </w:rPr>
              <w:t xml:space="preserve"> discover in case activity who is it, in writing A notification has been sent to the Republic of Armenia. Education, science, culture and sports ministry, work will resume Armenia Education, science, culture and sports from the ministry official permission from receiving after.</w:t>
            </w:r>
          </w:p>
        </w:tc>
        <w:tc>
          <w:tcPr>
            <w:tcW w:w="547" w:type="pct"/>
          </w:tcPr>
          <w:p w14:paraId="436B1C5A" w14:textId="77777777" w:rsidR="003F349A" w:rsidRPr="00A45F14" w:rsidRDefault="003F349A" w:rsidP="00472751">
            <w:pPr>
              <w:widowControl w:val="0"/>
              <w:numPr>
                <w:ilvl w:val="0"/>
                <w:numId w:val="0"/>
              </w:numPr>
              <w:spacing w:before="0" w:beforeAutospacing="0" w:after="0"/>
              <w:rPr>
                <w:sz w:val="22"/>
              </w:rPr>
            </w:pPr>
            <w:r w:rsidRPr="00A45F14">
              <w:rPr>
                <w:sz w:val="22"/>
              </w:rPr>
              <w:t>At the station</w:t>
            </w:r>
          </w:p>
        </w:tc>
        <w:tc>
          <w:tcPr>
            <w:tcW w:w="660" w:type="pct"/>
            <w:gridSpan w:val="2"/>
          </w:tcPr>
          <w:p w14:paraId="7F2B8B73" w14:textId="77777777" w:rsidR="003F349A" w:rsidRPr="00A45F14" w:rsidRDefault="003F349A" w:rsidP="00472751">
            <w:pPr>
              <w:widowControl w:val="0"/>
              <w:numPr>
                <w:ilvl w:val="0"/>
                <w:numId w:val="0"/>
              </w:numPr>
              <w:spacing w:before="0" w:beforeAutospacing="0" w:after="0"/>
              <w:rPr>
                <w:sz w:val="22"/>
              </w:rPr>
            </w:pPr>
            <w:r w:rsidRPr="00A45F14">
              <w:rPr>
                <w:sz w:val="22"/>
              </w:rPr>
              <w:t>Site investigation of accidental finds,</w:t>
            </w:r>
          </w:p>
          <w:p w14:paraId="4491A40D" w14:textId="77777777" w:rsidR="003F349A" w:rsidRPr="00A45F14" w:rsidRDefault="003F349A" w:rsidP="00472751">
            <w:pPr>
              <w:widowControl w:val="0"/>
              <w:numPr>
                <w:ilvl w:val="0"/>
                <w:numId w:val="0"/>
              </w:numPr>
              <w:spacing w:before="0" w:beforeAutospacing="0" w:after="0"/>
              <w:rPr>
                <w:sz w:val="22"/>
              </w:rPr>
            </w:pPr>
            <w:r w:rsidRPr="00A45F14">
              <w:rPr>
                <w:sz w:val="22"/>
              </w:rPr>
              <w:t>Study of field documents</w:t>
            </w:r>
          </w:p>
        </w:tc>
        <w:tc>
          <w:tcPr>
            <w:tcW w:w="595" w:type="pct"/>
            <w:gridSpan w:val="2"/>
          </w:tcPr>
          <w:p w14:paraId="224F6882" w14:textId="77777777" w:rsidR="003F349A" w:rsidRPr="00A45F14" w:rsidRDefault="003F349A" w:rsidP="00472751">
            <w:pPr>
              <w:widowControl w:val="0"/>
              <w:numPr>
                <w:ilvl w:val="0"/>
                <w:numId w:val="0"/>
              </w:numPr>
              <w:spacing w:before="0" w:beforeAutospacing="0" w:after="0"/>
              <w:rPr>
                <w:sz w:val="22"/>
              </w:rPr>
            </w:pPr>
            <w:r w:rsidRPr="00A45F14">
              <w:rPr>
                <w:sz w:val="22"/>
              </w:rPr>
              <w:t>continuous</w:t>
            </w:r>
          </w:p>
        </w:tc>
        <w:tc>
          <w:tcPr>
            <w:tcW w:w="584" w:type="pct"/>
          </w:tcPr>
          <w:p w14:paraId="5B68F846" w14:textId="77777777" w:rsidR="003F349A" w:rsidRPr="00A45F14" w:rsidRDefault="003F349A" w:rsidP="00472751">
            <w:pPr>
              <w:widowControl w:val="0"/>
              <w:numPr>
                <w:ilvl w:val="0"/>
                <w:numId w:val="0"/>
              </w:numPr>
              <w:spacing w:before="0" w:beforeAutospacing="0" w:after="0"/>
              <w:rPr>
                <w:sz w:val="22"/>
              </w:rPr>
            </w:pPr>
            <w:r w:rsidRPr="00A45F14">
              <w:rPr>
                <w:sz w:val="22"/>
              </w:rPr>
              <w:t>To protect cultural heritage from damage during construction works</w:t>
            </w:r>
          </w:p>
        </w:tc>
        <w:tc>
          <w:tcPr>
            <w:tcW w:w="585" w:type="pct"/>
            <w:gridSpan w:val="2"/>
          </w:tcPr>
          <w:p w14:paraId="65098658"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3973D3E8" w14:textId="77777777" w:rsidR="003F349A" w:rsidRPr="00A45F14" w:rsidRDefault="003F349A" w:rsidP="00472751">
            <w:pPr>
              <w:widowControl w:val="0"/>
              <w:numPr>
                <w:ilvl w:val="0"/>
                <w:numId w:val="0"/>
              </w:numPr>
              <w:spacing w:before="0" w:beforeAutospacing="0" w:after="0"/>
              <w:rPr>
                <w:sz w:val="22"/>
              </w:rPr>
            </w:pPr>
            <w:r w:rsidRPr="00A45F14">
              <w:rPr>
                <w:sz w:val="22"/>
              </w:rPr>
              <w:t>PIU ( through the supervising consultant )</w:t>
            </w:r>
          </w:p>
          <w:p w14:paraId="2B954160"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68B1B90A" w14:textId="77777777" w:rsidTr="00DD592E">
        <w:trPr>
          <w:trHeight w:val="1855"/>
          <w:jc w:val="center"/>
        </w:trPr>
        <w:tc>
          <w:tcPr>
            <w:tcW w:w="677" w:type="pct"/>
          </w:tcPr>
          <w:p w14:paraId="657006AE" w14:textId="50C62498" w:rsidR="003F349A" w:rsidRPr="00A45F14" w:rsidRDefault="00371589" w:rsidP="00472751">
            <w:pPr>
              <w:widowControl w:val="0"/>
              <w:numPr>
                <w:ilvl w:val="0"/>
                <w:numId w:val="0"/>
              </w:numPr>
              <w:spacing w:before="0" w:beforeAutospacing="0" w:after="0"/>
              <w:rPr>
                <w:sz w:val="22"/>
              </w:rPr>
            </w:pPr>
            <w:proofErr w:type="spellStart"/>
            <w:r w:rsidRPr="00A45F14">
              <w:rPr>
                <w:sz w:val="22"/>
              </w:rPr>
              <w:t>Po</w:t>
            </w:r>
            <w:r w:rsidR="003F349A" w:rsidRPr="00A45F14">
              <w:rPr>
                <w:sz w:val="22"/>
              </w:rPr>
              <w:t>shi</w:t>
            </w:r>
            <w:proofErr w:type="spellEnd"/>
          </w:p>
        </w:tc>
        <w:tc>
          <w:tcPr>
            <w:tcW w:w="732" w:type="pct"/>
          </w:tcPr>
          <w:p w14:paraId="15BD2312" w14:textId="77777777" w:rsidR="003F349A" w:rsidRPr="00A45F14" w:rsidRDefault="003F349A" w:rsidP="00472751">
            <w:pPr>
              <w:widowControl w:val="0"/>
              <w:numPr>
                <w:ilvl w:val="0"/>
                <w:numId w:val="0"/>
              </w:numPr>
              <w:spacing w:before="0" w:beforeAutospacing="0" w:after="0"/>
              <w:rPr>
                <w:sz w:val="22"/>
              </w:rPr>
            </w:pPr>
            <w:r w:rsidRPr="00A45F14">
              <w:rPr>
                <w:sz w:val="22"/>
              </w:rPr>
              <w:t>No excessive dust at the construction site</w:t>
            </w:r>
          </w:p>
          <w:p w14:paraId="13F7258F" w14:textId="77777777" w:rsidR="003F349A" w:rsidRPr="00A45F14" w:rsidRDefault="003F349A" w:rsidP="00472751">
            <w:pPr>
              <w:widowControl w:val="0"/>
              <w:numPr>
                <w:ilvl w:val="0"/>
                <w:numId w:val="0"/>
              </w:numPr>
              <w:spacing w:before="0" w:beforeAutospacing="0" w:after="0"/>
              <w:rPr>
                <w:sz w:val="22"/>
              </w:rPr>
            </w:pPr>
          </w:p>
        </w:tc>
        <w:tc>
          <w:tcPr>
            <w:tcW w:w="547" w:type="pct"/>
          </w:tcPr>
          <w:p w14:paraId="0B68A563" w14:textId="77777777" w:rsidR="003F349A" w:rsidRPr="00A45F14" w:rsidRDefault="003F349A" w:rsidP="00472751">
            <w:pPr>
              <w:widowControl w:val="0"/>
              <w:numPr>
                <w:ilvl w:val="0"/>
                <w:numId w:val="0"/>
              </w:numPr>
              <w:spacing w:before="0" w:beforeAutospacing="0" w:after="0"/>
              <w:rPr>
                <w:sz w:val="22"/>
              </w:rPr>
            </w:pPr>
            <w:r w:rsidRPr="00A45F14">
              <w:rPr>
                <w:sz w:val="22"/>
              </w:rPr>
              <w:t>In the area and on the approach roads</w:t>
            </w:r>
          </w:p>
        </w:tc>
        <w:tc>
          <w:tcPr>
            <w:tcW w:w="660" w:type="pct"/>
            <w:gridSpan w:val="2"/>
          </w:tcPr>
          <w:p w14:paraId="489D708D"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5AF3A3CB" w14:textId="77777777" w:rsidR="003F349A" w:rsidRPr="00A45F14" w:rsidRDefault="003F349A" w:rsidP="00472751">
            <w:pPr>
              <w:widowControl w:val="0"/>
              <w:numPr>
                <w:ilvl w:val="0"/>
                <w:numId w:val="0"/>
              </w:numPr>
              <w:spacing w:before="0" w:beforeAutospacing="0" w:after="0"/>
              <w:rPr>
                <w:sz w:val="22"/>
              </w:rPr>
            </w:pPr>
            <w:r w:rsidRPr="00A45F14">
              <w:rPr>
                <w:sz w:val="22"/>
              </w:rPr>
              <w:t>Regularly</w:t>
            </w:r>
          </w:p>
        </w:tc>
        <w:tc>
          <w:tcPr>
            <w:tcW w:w="584" w:type="pct"/>
          </w:tcPr>
          <w:p w14:paraId="4FDF8307"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In the case of construction work, the main air pollutant is dust, the impact of which, although temporary, can negatively affect both the health of </w:t>
            </w:r>
            <w:r w:rsidRPr="00A45F14">
              <w:rPr>
                <w:sz w:val="22"/>
              </w:rPr>
              <w:lastRenderedPageBreak/>
              <w:t>workers in District A. and place residents of to reduce the risk of dust exposure</w:t>
            </w:r>
          </w:p>
        </w:tc>
        <w:tc>
          <w:tcPr>
            <w:tcW w:w="585" w:type="pct"/>
            <w:gridSpan w:val="2"/>
          </w:tcPr>
          <w:p w14:paraId="4CB28D0B"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Included in the program in the budget</w:t>
            </w:r>
          </w:p>
        </w:tc>
        <w:tc>
          <w:tcPr>
            <w:tcW w:w="621" w:type="pct"/>
            <w:gridSpan w:val="2"/>
          </w:tcPr>
          <w:p w14:paraId="78D9AF3E" w14:textId="22F7E165"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371589" w:rsidRPr="00A45F14">
              <w:rPr>
                <w:sz w:val="22"/>
              </w:rPr>
              <w:t>(</w:t>
            </w:r>
            <w:r w:rsidRPr="00A45F14">
              <w:rPr>
                <w:sz w:val="22"/>
              </w:rPr>
              <w:t xml:space="preserve">supervisor) consultant </w:t>
            </w:r>
            <w:r w:rsidR="00371589" w:rsidRPr="00A45F14">
              <w:rPr>
                <w:sz w:val="22"/>
              </w:rPr>
              <w:t>via</w:t>
            </w:r>
            <w:r w:rsidRPr="00A45F14">
              <w:rPr>
                <w:sz w:val="22"/>
              </w:rPr>
              <w:t>)</w:t>
            </w:r>
          </w:p>
          <w:p w14:paraId="5224CBF8"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12759770" w14:textId="77777777" w:rsidTr="00DD592E">
        <w:trPr>
          <w:trHeight w:val="1855"/>
          <w:jc w:val="center"/>
        </w:trPr>
        <w:tc>
          <w:tcPr>
            <w:tcW w:w="677" w:type="pct"/>
          </w:tcPr>
          <w:p w14:paraId="0514AD92" w14:textId="77777777" w:rsidR="003F349A" w:rsidRPr="00A45F14" w:rsidRDefault="003F349A" w:rsidP="00472751">
            <w:pPr>
              <w:widowControl w:val="0"/>
              <w:numPr>
                <w:ilvl w:val="0"/>
                <w:numId w:val="0"/>
              </w:numPr>
              <w:spacing w:before="0" w:beforeAutospacing="0" w:after="0"/>
              <w:rPr>
                <w:sz w:val="22"/>
              </w:rPr>
            </w:pPr>
            <w:r w:rsidRPr="00A45F14">
              <w:rPr>
                <w:sz w:val="22"/>
              </w:rPr>
              <w:t>Noise​</w:t>
            </w:r>
          </w:p>
        </w:tc>
        <w:tc>
          <w:tcPr>
            <w:tcW w:w="732" w:type="pct"/>
          </w:tcPr>
          <w:p w14:paraId="055373F6" w14:textId="77777777" w:rsidR="003F349A" w:rsidRPr="00A45F14" w:rsidRDefault="003F349A" w:rsidP="00472751">
            <w:pPr>
              <w:widowControl w:val="0"/>
              <w:numPr>
                <w:ilvl w:val="0"/>
                <w:numId w:val="0"/>
              </w:numPr>
              <w:spacing w:before="0" w:beforeAutospacing="0" w:after="0"/>
              <w:rPr>
                <w:sz w:val="22"/>
              </w:rPr>
            </w:pPr>
            <w:r w:rsidRPr="00A45F14">
              <w:rPr>
                <w:sz w:val="22"/>
              </w:rPr>
              <w:t>Monitoring working hours,</w:t>
            </w:r>
          </w:p>
          <w:p w14:paraId="6D946780" w14:textId="77777777" w:rsidR="003F349A" w:rsidRPr="00A45F14" w:rsidRDefault="003F349A" w:rsidP="00472751">
            <w:pPr>
              <w:widowControl w:val="0"/>
              <w:numPr>
                <w:ilvl w:val="0"/>
                <w:numId w:val="0"/>
              </w:numPr>
              <w:spacing w:before="0" w:beforeAutospacing="0" w:after="0"/>
              <w:rPr>
                <w:sz w:val="22"/>
              </w:rPr>
            </w:pPr>
            <w:r w:rsidRPr="00A45F14">
              <w:rPr>
                <w:sz w:val="22"/>
              </w:rPr>
              <w:t>Technical condition of equipment and machinery,</w:t>
            </w:r>
          </w:p>
          <w:p w14:paraId="7153901C" w14:textId="77777777" w:rsidR="003F349A" w:rsidRPr="00A45F14" w:rsidRDefault="003F349A" w:rsidP="00472751">
            <w:pPr>
              <w:widowControl w:val="0"/>
              <w:numPr>
                <w:ilvl w:val="0"/>
                <w:numId w:val="0"/>
              </w:numPr>
              <w:spacing w:before="0" w:beforeAutospacing="0" w:after="0"/>
              <w:rPr>
                <w:sz w:val="22"/>
              </w:rPr>
            </w:pPr>
            <w:r w:rsidRPr="00A45F14">
              <w:rPr>
                <w:sz w:val="22"/>
              </w:rPr>
              <w:t>Noise level in case of complaints</w:t>
            </w:r>
          </w:p>
        </w:tc>
        <w:tc>
          <w:tcPr>
            <w:tcW w:w="547" w:type="pct"/>
          </w:tcPr>
          <w:p w14:paraId="2DCC70B1" w14:textId="77777777" w:rsidR="003F349A" w:rsidRPr="00A45F14" w:rsidRDefault="003F349A" w:rsidP="00472751">
            <w:pPr>
              <w:widowControl w:val="0"/>
              <w:numPr>
                <w:ilvl w:val="0"/>
                <w:numId w:val="0"/>
              </w:numPr>
              <w:spacing w:before="0" w:beforeAutospacing="0" w:after="0"/>
              <w:rPr>
                <w:sz w:val="22"/>
              </w:rPr>
            </w:pPr>
            <w:r w:rsidRPr="00A45F14">
              <w:rPr>
                <w:sz w:val="22"/>
              </w:rPr>
              <w:t>At the precinct</w:t>
            </w:r>
          </w:p>
        </w:tc>
        <w:tc>
          <w:tcPr>
            <w:tcW w:w="660" w:type="pct"/>
            <w:gridSpan w:val="2"/>
          </w:tcPr>
          <w:p w14:paraId="170C0D25"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Visual inspection, </w:t>
            </w:r>
          </w:p>
          <w:p w14:paraId="44610BEC" w14:textId="77777777" w:rsidR="003F349A" w:rsidRPr="00A45F14" w:rsidDel="00C065F7" w:rsidRDefault="003F349A" w:rsidP="00472751">
            <w:pPr>
              <w:widowControl w:val="0"/>
              <w:numPr>
                <w:ilvl w:val="0"/>
                <w:numId w:val="0"/>
              </w:numPr>
              <w:spacing w:before="0" w:beforeAutospacing="0" w:after="0"/>
              <w:rPr>
                <w:sz w:val="22"/>
              </w:rPr>
            </w:pPr>
            <w:r w:rsidRPr="00A45F14">
              <w:rPr>
                <w:sz w:val="22"/>
              </w:rPr>
              <w:t>Instrumental measurement of noise level in case of complaint</w:t>
            </w:r>
          </w:p>
        </w:tc>
        <w:tc>
          <w:tcPr>
            <w:tcW w:w="595" w:type="pct"/>
            <w:gridSpan w:val="2"/>
          </w:tcPr>
          <w:p w14:paraId="5A134183" w14:textId="77777777" w:rsidR="003F349A" w:rsidRPr="00A45F14" w:rsidDel="00C065F7" w:rsidRDefault="003F349A" w:rsidP="00472751">
            <w:pPr>
              <w:widowControl w:val="0"/>
              <w:numPr>
                <w:ilvl w:val="0"/>
                <w:numId w:val="0"/>
              </w:numPr>
              <w:spacing w:before="0" w:beforeAutospacing="0" w:after="0"/>
              <w:rPr>
                <w:sz w:val="22"/>
              </w:rPr>
            </w:pPr>
            <w:r w:rsidRPr="00A45F14">
              <w:rPr>
                <w:sz w:val="22"/>
              </w:rPr>
              <w:t>Monthly</w:t>
            </w:r>
          </w:p>
        </w:tc>
        <w:tc>
          <w:tcPr>
            <w:tcW w:w="584" w:type="pct"/>
          </w:tcPr>
          <w:p w14:paraId="2FC52432" w14:textId="77777777" w:rsidR="003F349A" w:rsidRPr="00A45F14" w:rsidRDefault="003F349A" w:rsidP="00472751">
            <w:pPr>
              <w:widowControl w:val="0"/>
              <w:numPr>
                <w:ilvl w:val="0"/>
                <w:numId w:val="0"/>
              </w:numPr>
              <w:spacing w:before="0" w:beforeAutospacing="0" w:after="0"/>
              <w:rPr>
                <w:sz w:val="22"/>
              </w:rPr>
            </w:pPr>
            <w:r w:rsidRPr="00A45F14">
              <w:rPr>
                <w:sz w:val="22"/>
              </w:rPr>
              <w:t>Workers and residents security for the purpose</w:t>
            </w:r>
          </w:p>
        </w:tc>
        <w:tc>
          <w:tcPr>
            <w:tcW w:w="585" w:type="pct"/>
            <w:gridSpan w:val="2"/>
          </w:tcPr>
          <w:p w14:paraId="390A5154"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5BDEE213" w14:textId="289A2036"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371589" w:rsidRPr="00A45F14">
              <w:rPr>
                <w:sz w:val="22"/>
              </w:rPr>
              <w:t>(</w:t>
            </w:r>
            <w:r w:rsidRPr="00A45F14">
              <w:rPr>
                <w:sz w:val="22"/>
              </w:rPr>
              <w:t xml:space="preserve">supervisor) consultant </w:t>
            </w:r>
            <w:r w:rsidR="00371589" w:rsidRPr="00A45F14">
              <w:rPr>
                <w:sz w:val="22"/>
              </w:rPr>
              <w:t>via</w:t>
            </w:r>
            <w:r w:rsidRPr="00A45F14">
              <w:rPr>
                <w:sz w:val="22"/>
              </w:rPr>
              <w:t>)</w:t>
            </w:r>
          </w:p>
          <w:p w14:paraId="1093D596"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75900CF1" w14:textId="77777777" w:rsidTr="00DD592E">
        <w:trPr>
          <w:trHeight w:val="377"/>
          <w:jc w:val="center"/>
        </w:trPr>
        <w:tc>
          <w:tcPr>
            <w:tcW w:w="677" w:type="pct"/>
          </w:tcPr>
          <w:p w14:paraId="443F6327" w14:textId="77777777" w:rsidR="003F349A" w:rsidRPr="00A45F14" w:rsidRDefault="003F349A" w:rsidP="00472751">
            <w:pPr>
              <w:widowControl w:val="0"/>
              <w:numPr>
                <w:ilvl w:val="0"/>
                <w:numId w:val="0"/>
              </w:numPr>
              <w:spacing w:before="0" w:beforeAutospacing="0" w:after="0"/>
              <w:rPr>
                <w:sz w:val="22"/>
              </w:rPr>
            </w:pPr>
            <w:r w:rsidRPr="00A45F14">
              <w:rPr>
                <w:sz w:val="22"/>
              </w:rPr>
              <w:t>Construction and​ household garbage collection</w:t>
            </w:r>
          </w:p>
        </w:tc>
        <w:tc>
          <w:tcPr>
            <w:tcW w:w="732" w:type="pct"/>
          </w:tcPr>
          <w:p w14:paraId="4ECBA33D" w14:textId="77777777" w:rsidR="003F349A" w:rsidRPr="00A45F14" w:rsidRDefault="003F349A" w:rsidP="00472751">
            <w:pPr>
              <w:widowControl w:val="0"/>
              <w:numPr>
                <w:ilvl w:val="0"/>
                <w:numId w:val="0"/>
              </w:numPr>
              <w:spacing w:before="0" w:beforeAutospacing="0" w:after="0"/>
              <w:rPr>
                <w:sz w:val="22"/>
              </w:rPr>
            </w:pPr>
            <w:r w:rsidRPr="00A45F14">
              <w:rPr>
                <w:sz w:val="22"/>
              </w:rPr>
              <w:t>Building square​ to establish is community land on which​ number in advance the contractor hand is to bring community the agreement ,</w:t>
            </w:r>
          </w:p>
          <w:p w14:paraId="75422D5B" w14:textId="77777777" w:rsidR="003F349A" w:rsidRPr="00A45F14" w:rsidRDefault="003F349A" w:rsidP="00472751">
            <w:pPr>
              <w:widowControl w:val="0"/>
              <w:numPr>
                <w:ilvl w:val="0"/>
                <w:numId w:val="0"/>
              </w:numPr>
              <w:spacing w:before="0" w:beforeAutospacing="0" w:after="0"/>
              <w:rPr>
                <w:sz w:val="22"/>
              </w:rPr>
            </w:pPr>
            <w:r w:rsidRPr="00A45F14">
              <w:rPr>
                <w:sz w:val="22"/>
              </w:rPr>
              <w:t>build . and household garbage spilled are not construction . public square ,</w:t>
            </w:r>
          </w:p>
          <w:p w14:paraId="06D2DFDE" w14:textId="77777777" w:rsidR="003F349A" w:rsidRPr="00A45F14" w:rsidRDefault="003F349A" w:rsidP="00472751">
            <w:pPr>
              <w:widowControl w:val="0"/>
              <w:numPr>
                <w:ilvl w:val="0"/>
                <w:numId w:val="0"/>
              </w:numPr>
              <w:spacing w:before="0" w:beforeAutospacing="0" w:after="0"/>
              <w:rPr>
                <w:sz w:val="22"/>
              </w:rPr>
            </w:pPr>
            <w:r w:rsidRPr="00A45F14">
              <w:rPr>
                <w:sz w:val="22"/>
              </w:rPr>
              <w:t>construction waste​ installed is construction . public special separated in the area ,</w:t>
            </w:r>
          </w:p>
          <w:p w14:paraId="62E2F906" w14:textId="77777777" w:rsidR="003F349A" w:rsidRPr="00A45F14" w:rsidRDefault="003F349A" w:rsidP="00472751">
            <w:pPr>
              <w:widowControl w:val="0"/>
              <w:numPr>
                <w:ilvl w:val="0"/>
                <w:numId w:val="0"/>
              </w:numPr>
              <w:spacing w:before="0" w:beforeAutospacing="0" w:after="0"/>
              <w:rPr>
                <w:sz w:val="22"/>
              </w:rPr>
            </w:pPr>
            <w:r w:rsidRPr="00A45F14">
              <w:rPr>
                <w:sz w:val="22"/>
              </w:rPr>
              <w:t>household garbage collected is construction from garbage separately : special containers in ,</w:t>
            </w:r>
          </w:p>
          <w:p w14:paraId="38784FEB"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building publication </w:t>
            </w:r>
            <w:r w:rsidRPr="00A45F14">
              <w:rPr>
                <w:sz w:val="22"/>
              </w:rPr>
              <w:lastRenderedPageBreak/>
              <w:t>there are none garbage combustion visible signs ,</w:t>
            </w:r>
          </w:p>
          <w:p w14:paraId="7A9EC40F" w14:textId="77777777" w:rsidR="003F349A" w:rsidRPr="00A45F14" w:rsidRDefault="003F349A" w:rsidP="00472751">
            <w:pPr>
              <w:widowControl w:val="0"/>
              <w:numPr>
                <w:ilvl w:val="0"/>
                <w:numId w:val="0"/>
              </w:numPr>
              <w:spacing w:before="0" w:beforeAutospacing="0" w:after="0"/>
              <w:rPr>
                <w:sz w:val="22"/>
              </w:rPr>
            </w:pPr>
            <w:r w:rsidRPr="00A45F14">
              <w:rPr>
                <w:sz w:val="22"/>
              </w:rPr>
              <w:t>contractor by hand is brought waste final installation the agreement ,</w:t>
            </w:r>
          </w:p>
          <w:p w14:paraId="37D45D8C" w14:textId="77777777" w:rsidR="003F349A" w:rsidRPr="00A45F14" w:rsidRDefault="003F349A" w:rsidP="00472751">
            <w:pPr>
              <w:widowControl w:val="0"/>
              <w:numPr>
                <w:ilvl w:val="0"/>
                <w:numId w:val="0"/>
              </w:numPr>
              <w:spacing w:before="0" w:beforeAutospacing="0" w:after="0"/>
              <w:rPr>
                <w:sz w:val="22"/>
              </w:rPr>
            </w:pPr>
            <w:r w:rsidRPr="00A45F14">
              <w:rPr>
                <w:sz w:val="22"/>
              </w:rPr>
              <w:t>waste installed are their number  officially agreed in places</w:t>
            </w:r>
          </w:p>
        </w:tc>
        <w:tc>
          <w:tcPr>
            <w:tcW w:w="547" w:type="pct"/>
          </w:tcPr>
          <w:p w14:paraId="6915A57D"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In the room</w:t>
            </w:r>
          </w:p>
        </w:tc>
        <w:tc>
          <w:tcPr>
            <w:tcW w:w="660" w:type="pct"/>
            <w:gridSpan w:val="2"/>
          </w:tcPr>
          <w:p w14:paraId="7E7AA03F" w14:textId="77777777" w:rsidR="003F349A" w:rsidRPr="00A45F14" w:rsidRDefault="003F349A" w:rsidP="00472751">
            <w:pPr>
              <w:widowControl w:val="0"/>
              <w:numPr>
                <w:ilvl w:val="0"/>
                <w:numId w:val="0"/>
              </w:numPr>
              <w:spacing w:before="0" w:beforeAutospacing="0" w:after="0"/>
              <w:rPr>
                <w:sz w:val="22"/>
              </w:rPr>
            </w:pPr>
            <w:r w:rsidRPr="00A45F14">
              <w:rPr>
                <w:sz w:val="22"/>
              </w:rPr>
              <w:t>Action control</w:t>
            </w:r>
          </w:p>
          <w:p w14:paraId="41628A0C" w14:textId="77777777" w:rsidR="003F349A" w:rsidRPr="00A45F14" w:rsidRDefault="003F349A" w:rsidP="00472751">
            <w:pPr>
              <w:widowControl w:val="0"/>
              <w:numPr>
                <w:ilvl w:val="0"/>
                <w:numId w:val="0"/>
              </w:numPr>
              <w:spacing w:before="0" w:beforeAutospacing="0" w:after="0"/>
              <w:rPr>
                <w:sz w:val="22"/>
              </w:rPr>
            </w:pPr>
          </w:p>
        </w:tc>
        <w:tc>
          <w:tcPr>
            <w:tcW w:w="595" w:type="pct"/>
            <w:gridSpan w:val="2"/>
          </w:tcPr>
          <w:p w14:paraId="7C56BD41" w14:textId="77777777" w:rsidR="003F349A" w:rsidRPr="00A45F14" w:rsidRDefault="003F349A" w:rsidP="00472751">
            <w:pPr>
              <w:widowControl w:val="0"/>
              <w:numPr>
                <w:ilvl w:val="0"/>
                <w:numId w:val="0"/>
              </w:numPr>
              <w:spacing w:before="0" w:beforeAutospacing="0" w:after="0"/>
              <w:rPr>
                <w:sz w:val="22"/>
              </w:rPr>
            </w:pPr>
            <w:r w:rsidRPr="00A45F14">
              <w:rPr>
                <w:sz w:val="22"/>
              </w:rPr>
              <w:t>Periodically during construction and after completion</w:t>
            </w:r>
          </w:p>
        </w:tc>
        <w:tc>
          <w:tcPr>
            <w:tcW w:w="584" w:type="pct"/>
          </w:tcPr>
          <w:p w14:paraId="26A77115" w14:textId="77777777" w:rsidR="003F349A" w:rsidRPr="00A45F14" w:rsidRDefault="003F349A" w:rsidP="00472751">
            <w:pPr>
              <w:widowControl w:val="0"/>
              <w:numPr>
                <w:ilvl w:val="0"/>
                <w:numId w:val="0"/>
              </w:numPr>
              <w:spacing w:before="0" w:beforeAutospacing="0" w:after="0"/>
              <w:rPr>
                <w:sz w:val="22"/>
              </w:rPr>
            </w:pPr>
            <w:r w:rsidRPr="00A45F14">
              <w:rPr>
                <w:sz w:val="22"/>
              </w:rPr>
              <w:t>To avoid soil and water pollution,</w:t>
            </w:r>
          </w:p>
          <w:p w14:paraId="00A9FFE2" w14:textId="77777777" w:rsidR="003F349A" w:rsidRPr="00A45F14" w:rsidRDefault="003F349A" w:rsidP="00472751">
            <w:pPr>
              <w:widowControl w:val="0"/>
              <w:numPr>
                <w:ilvl w:val="0"/>
                <w:numId w:val="0"/>
              </w:numPr>
              <w:spacing w:before="0" w:beforeAutospacing="0" w:after="0"/>
              <w:rPr>
                <w:sz w:val="22"/>
              </w:rPr>
            </w:pPr>
            <w:r w:rsidRPr="00A45F14">
              <w:rPr>
                <w:sz w:val="22"/>
              </w:rPr>
              <w:t>In order to prevent deterioration of the aesthetic appearance of the area,</w:t>
            </w:r>
          </w:p>
          <w:p w14:paraId="14CA3EFF" w14:textId="77777777" w:rsidR="003F349A" w:rsidRPr="00A45F14" w:rsidRDefault="003F349A" w:rsidP="00472751">
            <w:pPr>
              <w:widowControl w:val="0"/>
              <w:numPr>
                <w:ilvl w:val="0"/>
                <w:numId w:val="0"/>
              </w:numPr>
              <w:spacing w:before="0" w:beforeAutospacing="0" w:after="0"/>
              <w:rPr>
                <w:sz w:val="22"/>
              </w:rPr>
            </w:pPr>
            <w:r w:rsidRPr="00A45F14">
              <w:rPr>
                <w:sz w:val="22"/>
              </w:rPr>
              <w:t>Population in order to limit anxiety ,</w:t>
            </w:r>
          </w:p>
          <w:p w14:paraId="2DDF7177"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Construction site with building materials and scattered fragments because of for the sake of avoiding accidents </w:t>
            </w:r>
          </w:p>
        </w:tc>
        <w:tc>
          <w:tcPr>
            <w:tcW w:w="585" w:type="pct"/>
            <w:gridSpan w:val="2"/>
          </w:tcPr>
          <w:p w14:paraId="7010A361"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4958AAD3" w14:textId="7282E01D"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371589" w:rsidRPr="00A45F14">
              <w:rPr>
                <w:sz w:val="22"/>
              </w:rPr>
              <w:t>(</w:t>
            </w:r>
            <w:r w:rsidRPr="00A45F14">
              <w:rPr>
                <w:sz w:val="22"/>
              </w:rPr>
              <w:t xml:space="preserve">supervisor) consultant </w:t>
            </w:r>
            <w:r w:rsidR="00371589" w:rsidRPr="00A45F14">
              <w:rPr>
                <w:sz w:val="22"/>
              </w:rPr>
              <w:t>via</w:t>
            </w:r>
            <w:r w:rsidRPr="00A45F14">
              <w:rPr>
                <w:sz w:val="22"/>
              </w:rPr>
              <w:t>)</w:t>
            </w:r>
          </w:p>
          <w:p w14:paraId="699E3625"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0D2F467E" w14:textId="77777777" w:rsidTr="00DD592E">
        <w:trPr>
          <w:trHeight w:val="377"/>
          <w:jc w:val="center"/>
        </w:trPr>
        <w:tc>
          <w:tcPr>
            <w:tcW w:w="677" w:type="pct"/>
          </w:tcPr>
          <w:p w14:paraId="324D8225" w14:textId="77777777" w:rsidR="003F349A" w:rsidRPr="00A45F14" w:rsidRDefault="003F349A" w:rsidP="00472751">
            <w:pPr>
              <w:widowControl w:val="0"/>
              <w:numPr>
                <w:ilvl w:val="0"/>
                <w:numId w:val="0"/>
              </w:numPr>
              <w:spacing w:before="0" w:beforeAutospacing="0" w:after="0"/>
              <w:rPr>
                <w:sz w:val="22"/>
              </w:rPr>
            </w:pPr>
            <w:r w:rsidRPr="00A45F14">
              <w:rPr>
                <w:sz w:val="22"/>
              </w:rPr>
              <w:t>Transportation of building materials and waste</w:t>
            </w:r>
          </w:p>
          <w:p w14:paraId="6286A460" w14:textId="77777777" w:rsidR="003F349A" w:rsidRPr="00A45F14" w:rsidRDefault="003F349A" w:rsidP="00472751">
            <w:pPr>
              <w:widowControl w:val="0"/>
              <w:numPr>
                <w:ilvl w:val="0"/>
                <w:numId w:val="0"/>
              </w:numPr>
              <w:spacing w:before="0" w:beforeAutospacing="0" w:after="0"/>
              <w:rPr>
                <w:sz w:val="22"/>
              </w:rPr>
            </w:pPr>
            <w:r w:rsidRPr="00A45F14">
              <w:rPr>
                <w:sz w:val="22"/>
              </w:rPr>
              <w:t>Construction equipment movement</w:t>
            </w:r>
          </w:p>
        </w:tc>
        <w:tc>
          <w:tcPr>
            <w:tcW w:w="732" w:type="pct"/>
          </w:tcPr>
          <w:p w14:paraId="625CD608" w14:textId="77777777" w:rsidR="003F349A" w:rsidRPr="00A45F14" w:rsidRDefault="003F349A" w:rsidP="00472751">
            <w:pPr>
              <w:widowControl w:val="0"/>
              <w:numPr>
                <w:ilvl w:val="0"/>
                <w:numId w:val="0"/>
              </w:numPr>
              <w:spacing w:before="0" w:beforeAutospacing="0" w:after="0"/>
              <w:rPr>
                <w:sz w:val="22"/>
              </w:rPr>
            </w:pPr>
            <w:r w:rsidRPr="00A45F14">
              <w:rPr>
                <w:sz w:val="22"/>
              </w:rPr>
              <w:t>Technical condition of vehicles,</w:t>
            </w:r>
          </w:p>
          <w:p w14:paraId="1E8BE4F9" w14:textId="77777777" w:rsidR="003F349A" w:rsidRPr="00A45F14" w:rsidRDefault="003F349A" w:rsidP="00472751">
            <w:pPr>
              <w:widowControl w:val="0"/>
              <w:numPr>
                <w:ilvl w:val="0"/>
                <w:numId w:val="0"/>
              </w:numPr>
              <w:spacing w:before="0" w:beforeAutospacing="0" w:after="0"/>
              <w:rPr>
                <w:sz w:val="22"/>
              </w:rPr>
            </w:pPr>
            <w:r w:rsidRPr="00A45F14">
              <w:rPr>
                <w:sz w:val="22"/>
              </w:rPr>
              <w:t>Protection of truck cargo with special cover,</w:t>
            </w:r>
          </w:p>
          <w:p w14:paraId="77DBE5CB" w14:textId="77777777" w:rsidR="003F349A" w:rsidRPr="00A45F14" w:rsidRDefault="003F349A" w:rsidP="00472751">
            <w:pPr>
              <w:widowControl w:val="0"/>
              <w:numPr>
                <w:ilvl w:val="0"/>
                <w:numId w:val="0"/>
              </w:numPr>
              <w:spacing w:before="0" w:beforeAutospacing="0" w:after="0"/>
              <w:rPr>
                <w:sz w:val="22"/>
              </w:rPr>
            </w:pPr>
            <w:r w:rsidRPr="00A45F14">
              <w:rPr>
                <w:sz w:val="22"/>
              </w:rPr>
              <w:t>Adherence to established times and routes for transportation</w:t>
            </w:r>
          </w:p>
        </w:tc>
        <w:tc>
          <w:tcPr>
            <w:tcW w:w="547" w:type="pct"/>
          </w:tcPr>
          <w:p w14:paraId="4A0B8592" w14:textId="77777777" w:rsidR="003F349A" w:rsidRPr="00A45F14" w:rsidRDefault="003F349A" w:rsidP="00472751">
            <w:pPr>
              <w:widowControl w:val="0"/>
              <w:numPr>
                <w:ilvl w:val="0"/>
                <w:numId w:val="0"/>
              </w:numPr>
              <w:spacing w:before="0" w:beforeAutospacing="0" w:after="0"/>
              <w:rPr>
                <w:sz w:val="22"/>
              </w:rPr>
            </w:pPr>
            <w:r w:rsidRPr="00A45F14">
              <w:rPr>
                <w:sz w:val="22"/>
              </w:rPr>
              <w:t>At the construction site</w:t>
            </w:r>
          </w:p>
        </w:tc>
        <w:tc>
          <w:tcPr>
            <w:tcW w:w="660" w:type="pct"/>
            <w:gridSpan w:val="2"/>
          </w:tcPr>
          <w:p w14:paraId="37101060" w14:textId="77777777" w:rsidR="003F349A" w:rsidRPr="00A45F14" w:rsidRDefault="003F349A" w:rsidP="00472751">
            <w:pPr>
              <w:widowControl w:val="0"/>
              <w:numPr>
                <w:ilvl w:val="0"/>
                <w:numId w:val="0"/>
              </w:numPr>
              <w:spacing w:before="0" w:beforeAutospacing="0" w:after="0"/>
              <w:rPr>
                <w:sz w:val="22"/>
              </w:rPr>
            </w:pPr>
            <w:r w:rsidRPr="00A45F14">
              <w:rPr>
                <w:sz w:val="22"/>
              </w:rPr>
              <w:t>Inspection of roads adjacent to the construction site in the direction of movement</w:t>
            </w:r>
          </w:p>
        </w:tc>
        <w:tc>
          <w:tcPr>
            <w:tcW w:w="595" w:type="pct"/>
            <w:gridSpan w:val="2"/>
          </w:tcPr>
          <w:p w14:paraId="7E5100A6" w14:textId="77777777" w:rsidR="003F349A" w:rsidRPr="00A45F14" w:rsidRDefault="003F349A" w:rsidP="00472751">
            <w:pPr>
              <w:widowControl w:val="0"/>
              <w:numPr>
                <w:ilvl w:val="0"/>
                <w:numId w:val="0"/>
              </w:numPr>
              <w:spacing w:before="0" w:beforeAutospacing="0" w:after="0"/>
              <w:rPr>
                <w:sz w:val="22"/>
              </w:rPr>
            </w:pPr>
            <w:r w:rsidRPr="00A45F14">
              <w:rPr>
                <w:sz w:val="22"/>
              </w:rPr>
              <w:t>Monthly (by WDPIU)</w:t>
            </w:r>
          </w:p>
          <w:p w14:paraId="0492CEFA" w14:textId="77777777" w:rsidR="003F349A" w:rsidRPr="00A45F14" w:rsidRDefault="003F349A" w:rsidP="00472751">
            <w:pPr>
              <w:widowControl w:val="0"/>
              <w:numPr>
                <w:ilvl w:val="0"/>
                <w:numId w:val="0"/>
              </w:numPr>
              <w:spacing w:before="0" w:beforeAutospacing="0" w:after="0"/>
              <w:rPr>
                <w:sz w:val="22"/>
              </w:rPr>
            </w:pPr>
            <w:r w:rsidRPr="00A45F14">
              <w:rPr>
                <w:sz w:val="22"/>
              </w:rPr>
              <w:t>Daily (by technical control consultant)</w:t>
            </w:r>
          </w:p>
          <w:p w14:paraId="0F1B0B3D" w14:textId="77777777" w:rsidR="003F349A" w:rsidRPr="00A45F14" w:rsidRDefault="003F349A" w:rsidP="00472751">
            <w:pPr>
              <w:widowControl w:val="0"/>
              <w:numPr>
                <w:ilvl w:val="0"/>
                <w:numId w:val="0"/>
              </w:numPr>
              <w:spacing w:before="0" w:beforeAutospacing="0" w:after="0"/>
              <w:rPr>
                <w:sz w:val="22"/>
              </w:rPr>
            </w:pPr>
            <w:r w:rsidRPr="00A45F14">
              <w:rPr>
                <w:sz w:val="22"/>
              </w:rPr>
              <w:t>Conditional, by the Environmental Protection and Subsoil Inspection Authority, depending on their inspection schedule</w:t>
            </w:r>
          </w:p>
        </w:tc>
        <w:tc>
          <w:tcPr>
            <w:tcW w:w="584" w:type="pct"/>
          </w:tcPr>
          <w:p w14:paraId="1B8AE267" w14:textId="77777777" w:rsidR="003F349A" w:rsidRPr="00A45F14" w:rsidRDefault="003F349A" w:rsidP="00472751">
            <w:pPr>
              <w:widowControl w:val="0"/>
              <w:numPr>
                <w:ilvl w:val="0"/>
                <w:numId w:val="0"/>
              </w:numPr>
              <w:spacing w:before="0" w:beforeAutospacing="0" w:after="0"/>
              <w:rPr>
                <w:sz w:val="22"/>
              </w:rPr>
            </w:pPr>
            <w:r w:rsidRPr="00A45F14">
              <w:rPr>
                <w:sz w:val="22"/>
              </w:rPr>
              <w:t>To limit soil and air pollution from emissions,</w:t>
            </w:r>
          </w:p>
          <w:p w14:paraId="3A1C4895" w14:textId="77777777" w:rsidR="003F349A" w:rsidRPr="00A45F14" w:rsidRDefault="003F349A" w:rsidP="00472751">
            <w:pPr>
              <w:widowControl w:val="0"/>
              <w:numPr>
                <w:ilvl w:val="0"/>
                <w:numId w:val="0"/>
              </w:numPr>
              <w:spacing w:before="0" w:beforeAutospacing="0" w:after="0"/>
              <w:rPr>
                <w:sz w:val="22"/>
              </w:rPr>
            </w:pPr>
            <w:r w:rsidRPr="00A45F14">
              <w:rPr>
                <w:sz w:val="22"/>
              </w:rPr>
              <w:t>To limit noise and vibration nuisance to local communities,</w:t>
            </w:r>
          </w:p>
          <w:p w14:paraId="6A195AB0" w14:textId="77777777" w:rsidR="003F349A" w:rsidRPr="00A45F14" w:rsidRDefault="003F349A" w:rsidP="00472751">
            <w:pPr>
              <w:widowControl w:val="0"/>
              <w:numPr>
                <w:ilvl w:val="0"/>
                <w:numId w:val="0"/>
              </w:numPr>
              <w:spacing w:before="0" w:beforeAutospacing="0" w:after="0"/>
              <w:rPr>
                <w:sz w:val="22"/>
              </w:rPr>
            </w:pPr>
            <w:r w:rsidRPr="00A45F14">
              <w:rPr>
                <w:sz w:val="22"/>
              </w:rPr>
              <w:t>To reduce traffic disruption</w:t>
            </w:r>
          </w:p>
        </w:tc>
        <w:tc>
          <w:tcPr>
            <w:tcW w:w="585" w:type="pct"/>
            <w:gridSpan w:val="2"/>
          </w:tcPr>
          <w:p w14:paraId="69B8F49E"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project budget and must be taken into account by the contractor</w:t>
            </w:r>
          </w:p>
        </w:tc>
        <w:tc>
          <w:tcPr>
            <w:tcW w:w="621" w:type="pct"/>
            <w:gridSpan w:val="2"/>
          </w:tcPr>
          <w:p w14:paraId="778D33B4" w14:textId="77777777" w:rsidR="003F349A" w:rsidRPr="00A45F14" w:rsidRDefault="003F349A" w:rsidP="00472751">
            <w:pPr>
              <w:widowControl w:val="0"/>
              <w:numPr>
                <w:ilvl w:val="0"/>
                <w:numId w:val="0"/>
              </w:numPr>
              <w:spacing w:before="0" w:beforeAutospacing="0" w:after="0"/>
              <w:rPr>
                <w:sz w:val="22"/>
              </w:rPr>
            </w:pPr>
            <w:r w:rsidRPr="00A45F14">
              <w:rPr>
                <w:sz w:val="22"/>
              </w:rPr>
              <w:t>PIU (through the supervising consultant)</w:t>
            </w:r>
          </w:p>
          <w:p w14:paraId="7F056637" w14:textId="77777777" w:rsidR="003F349A" w:rsidRPr="00A45F14" w:rsidRDefault="003F349A" w:rsidP="00472751">
            <w:pPr>
              <w:widowControl w:val="0"/>
              <w:numPr>
                <w:ilvl w:val="0"/>
                <w:numId w:val="0"/>
              </w:numPr>
              <w:spacing w:before="0" w:beforeAutospacing="0" w:after="0"/>
              <w:rPr>
                <w:sz w:val="22"/>
              </w:rPr>
            </w:pPr>
            <w:r w:rsidRPr="00A45F14">
              <w:rPr>
                <w:sz w:val="22"/>
              </w:rPr>
              <w:t>Traffic police</w:t>
            </w:r>
          </w:p>
        </w:tc>
      </w:tr>
      <w:tr w:rsidR="003102FA" w:rsidRPr="00A45F14" w14:paraId="63CCCB08" w14:textId="77777777" w:rsidTr="00DD592E">
        <w:trPr>
          <w:trHeight w:val="377"/>
          <w:jc w:val="center"/>
        </w:trPr>
        <w:tc>
          <w:tcPr>
            <w:tcW w:w="677" w:type="pct"/>
          </w:tcPr>
          <w:p w14:paraId="69B002A6" w14:textId="77777777" w:rsidR="003F349A" w:rsidRPr="00A45F14" w:rsidRDefault="003F349A" w:rsidP="00472751">
            <w:pPr>
              <w:widowControl w:val="0"/>
              <w:numPr>
                <w:ilvl w:val="0"/>
                <w:numId w:val="0"/>
              </w:numPr>
              <w:spacing w:before="0" w:beforeAutospacing="0" w:after="0"/>
              <w:rPr>
                <w:sz w:val="22"/>
              </w:rPr>
            </w:pPr>
            <w:r w:rsidRPr="00A45F14">
              <w:rPr>
                <w:sz w:val="22"/>
              </w:rPr>
              <w:t>Construction equipment maintenance</w:t>
            </w:r>
          </w:p>
        </w:tc>
        <w:tc>
          <w:tcPr>
            <w:tcW w:w="732" w:type="pct"/>
          </w:tcPr>
          <w:p w14:paraId="206280F5" w14:textId="77777777" w:rsidR="003F349A" w:rsidRPr="00A45F14" w:rsidRDefault="003F349A" w:rsidP="00472751">
            <w:pPr>
              <w:widowControl w:val="0"/>
              <w:numPr>
                <w:ilvl w:val="0"/>
                <w:numId w:val="0"/>
              </w:numPr>
              <w:spacing w:before="0" w:beforeAutospacing="0" w:after="0"/>
              <w:rPr>
                <w:sz w:val="22"/>
              </w:rPr>
            </w:pPr>
            <w:r w:rsidRPr="00A45F14">
              <w:rPr>
                <w:sz w:val="22"/>
              </w:rPr>
              <w:t>- Washing of construction equipment and vehicles outside the construction site or at a maximum distance from natural streams,</w:t>
            </w:r>
          </w:p>
          <w:p w14:paraId="7DFA0AFF" w14:textId="77777777" w:rsidR="003F349A" w:rsidRPr="00A45F14" w:rsidRDefault="003F349A" w:rsidP="00472751">
            <w:pPr>
              <w:widowControl w:val="0"/>
              <w:numPr>
                <w:ilvl w:val="0"/>
                <w:numId w:val="0"/>
              </w:numPr>
              <w:spacing w:before="0" w:beforeAutospacing="0" w:after="0"/>
              <w:rPr>
                <w:sz w:val="22"/>
              </w:rPr>
            </w:pPr>
            <w:r w:rsidRPr="00A45F14">
              <w:rPr>
                <w:sz w:val="22"/>
              </w:rPr>
              <w:t>- Refueling or servicing construction equipment outside the construction site or in a designated area</w:t>
            </w:r>
          </w:p>
        </w:tc>
        <w:tc>
          <w:tcPr>
            <w:tcW w:w="547" w:type="pct"/>
          </w:tcPr>
          <w:p w14:paraId="7C84CA3A" w14:textId="77777777" w:rsidR="003F349A" w:rsidRPr="00A45F14" w:rsidRDefault="003F349A" w:rsidP="00472751">
            <w:pPr>
              <w:widowControl w:val="0"/>
              <w:numPr>
                <w:ilvl w:val="0"/>
                <w:numId w:val="0"/>
              </w:numPr>
              <w:spacing w:before="0" w:beforeAutospacing="0" w:after="0"/>
              <w:rPr>
                <w:sz w:val="22"/>
              </w:rPr>
            </w:pPr>
            <w:r w:rsidRPr="00A45F14">
              <w:rPr>
                <w:sz w:val="22"/>
              </w:rPr>
              <w:t>At the construction site and construction site</w:t>
            </w:r>
          </w:p>
        </w:tc>
        <w:tc>
          <w:tcPr>
            <w:tcW w:w="660" w:type="pct"/>
            <w:gridSpan w:val="2"/>
          </w:tcPr>
          <w:p w14:paraId="0D4EFB00" w14:textId="77777777" w:rsidR="003F349A" w:rsidRPr="00A45F14" w:rsidRDefault="003F349A" w:rsidP="00472751">
            <w:pPr>
              <w:widowControl w:val="0"/>
              <w:numPr>
                <w:ilvl w:val="0"/>
                <w:numId w:val="0"/>
              </w:numPr>
              <w:spacing w:before="0" w:beforeAutospacing="0" w:after="0"/>
              <w:rPr>
                <w:sz w:val="22"/>
              </w:rPr>
            </w:pPr>
            <w:r w:rsidRPr="00A45F14">
              <w:rPr>
                <w:sz w:val="22"/>
              </w:rPr>
              <w:t>Action control</w:t>
            </w:r>
          </w:p>
        </w:tc>
        <w:tc>
          <w:tcPr>
            <w:tcW w:w="595" w:type="pct"/>
            <w:gridSpan w:val="2"/>
          </w:tcPr>
          <w:p w14:paraId="29FFE014" w14:textId="77777777" w:rsidR="003F349A" w:rsidRPr="00A45F14" w:rsidRDefault="003F349A" w:rsidP="00472751">
            <w:pPr>
              <w:widowControl w:val="0"/>
              <w:numPr>
                <w:ilvl w:val="0"/>
                <w:numId w:val="0"/>
              </w:numPr>
              <w:spacing w:before="0" w:beforeAutospacing="0" w:after="0"/>
              <w:rPr>
                <w:sz w:val="22"/>
              </w:rPr>
            </w:pPr>
            <w:r w:rsidRPr="00A45F14">
              <w:rPr>
                <w:sz w:val="22"/>
              </w:rPr>
              <w:t>Random control during working hours</w:t>
            </w:r>
          </w:p>
          <w:p w14:paraId="58443821" w14:textId="77777777" w:rsidR="003F349A" w:rsidRPr="00A45F14" w:rsidRDefault="003F349A" w:rsidP="00472751">
            <w:pPr>
              <w:widowControl w:val="0"/>
              <w:numPr>
                <w:ilvl w:val="0"/>
                <w:numId w:val="0"/>
              </w:numPr>
              <w:spacing w:before="0" w:beforeAutospacing="0" w:after="0"/>
              <w:rPr>
                <w:sz w:val="22"/>
              </w:rPr>
            </w:pPr>
            <w:r w:rsidRPr="00A45F14">
              <w:rPr>
                <w:sz w:val="22"/>
              </w:rPr>
              <w:t>Monthly (by WDPIU)</w:t>
            </w:r>
          </w:p>
          <w:p w14:paraId="4C2A3429" w14:textId="77777777" w:rsidR="003F349A" w:rsidRPr="00A45F14" w:rsidRDefault="003F349A" w:rsidP="00472751">
            <w:pPr>
              <w:widowControl w:val="0"/>
              <w:numPr>
                <w:ilvl w:val="0"/>
                <w:numId w:val="0"/>
              </w:numPr>
              <w:spacing w:before="0" w:beforeAutospacing="0" w:after="0"/>
              <w:rPr>
                <w:sz w:val="22"/>
              </w:rPr>
            </w:pPr>
            <w:r w:rsidRPr="00A45F14">
              <w:rPr>
                <w:sz w:val="22"/>
              </w:rPr>
              <w:t>Daily (by technical control consultant)</w:t>
            </w:r>
          </w:p>
          <w:p w14:paraId="0A1FF17F"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Conditional, by the Environmental Protection and </w:t>
            </w:r>
            <w:r w:rsidRPr="00A45F14">
              <w:rPr>
                <w:sz w:val="22"/>
              </w:rPr>
              <w:lastRenderedPageBreak/>
              <w:t>Subsoil Inspection Authority, depending on their inspection schedule</w:t>
            </w:r>
          </w:p>
        </w:tc>
        <w:tc>
          <w:tcPr>
            <w:tcW w:w="584" w:type="pct"/>
          </w:tcPr>
          <w:p w14:paraId="06805E7F"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To avoid water and soil contamination from equipment operation</w:t>
            </w:r>
          </w:p>
          <w:p w14:paraId="05B5DAF3" w14:textId="77777777" w:rsidR="003F349A" w:rsidRPr="00A45F14" w:rsidRDefault="003F349A" w:rsidP="00472751">
            <w:pPr>
              <w:widowControl w:val="0"/>
              <w:numPr>
                <w:ilvl w:val="0"/>
                <w:numId w:val="0"/>
              </w:numPr>
              <w:spacing w:before="0" w:beforeAutospacing="0" w:after="0"/>
              <w:rPr>
                <w:sz w:val="22"/>
              </w:rPr>
            </w:pPr>
            <w:r w:rsidRPr="00A45F14">
              <w:rPr>
                <w:sz w:val="22"/>
              </w:rPr>
              <w:t>Timely fire isolation and reduction of potential damage</w:t>
            </w:r>
          </w:p>
        </w:tc>
        <w:tc>
          <w:tcPr>
            <w:tcW w:w="585" w:type="pct"/>
            <w:gridSpan w:val="2"/>
          </w:tcPr>
          <w:p w14:paraId="2C9D4138"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project budget and must be taken into account by the contractor</w:t>
            </w:r>
          </w:p>
        </w:tc>
        <w:tc>
          <w:tcPr>
            <w:tcW w:w="621" w:type="pct"/>
            <w:gridSpan w:val="2"/>
          </w:tcPr>
          <w:p w14:paraId="27DBC9E0" w14:textId="77777777" w:rsidR="003F349A" w:rsidRPr="00A45F14" w:rsidRDefault="003F349A" w:rsidP="00472751">
            <w:pPr>
              <w:widowControl w:val="0"/>
              <w:numPr>
                <w:ilvl w:val="0"/>
                <w:numId w:val="0"/>
              </w:numPr>
              <w:spacing w:before="0" w:beforeAutospacing="0" w:after="0"/>
              <w:rPr>
                <w:sz w:val="22"/>
              </w:rPr>
            </w:pPr>
            <w:r w:rsidRPr="00A45F14">
              <w:rPr>
                <w:sz w:val="22"/>
              </w:rPr>
              <w:t>PIU (through the supervising consultant)</w:t>
            </w:r>
          </w:p>
          <w:p w14:paraId="35DC699F"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1C018CD1" w14:textId="77777777" w:rsidTr="00DD592E">
        <w:trPr>
          <w:trHeight w:val="377"/>
          <w:jc w:val="center"/>
        </w:trPr>
        <w:tc>
          <w:tcPr>
            <w:tcW w:w="677" w:type="pct"/>
          </w:tcPr>
          <w:p w14:paraId="4295DCAE" w14:textId="77777777" w:rsidR="003F349A" w:rsidRPr="00A45F14" w:rsidRDefault="003F349A" w:rsidP="00472751">
            <w:pPr>
              <w:widowControl w:val="0"/>
              <w:numPr>
                <w:ilvl w:val="0"/>
                <w:numId w:val="0"/>
              </w:numPr>
              <w:spacing w:before="0" w:beforeAutospacing="0" w:after="0"/>
              <w:rPr>
                <w:sz w:val="22"/>
              </w:rPr>
            </w:pPr>
            <w:r w:rsidRPr="00A45F14">
              <w:rPr>
                <w:sz w:val="22"/>
              </w:rPr>
              <w:t>Liquid waste production</w:t>
            </w:r>
          </w:p>
        </w:tc>
        <w:tc>
          <w:tcPr>
            <w:tcW w:w="732" w:type="pct"/>
          </w:tcPr>
          <w:p w14:paraId="0A3FD2D6" w14:textId="77777777" w:rsidR="003F349A" w:rsidRPr="00A45F14" w:rsidRDefault="003F349A" w:rsidP="00472751">
            <w:pPr>
              <w:widowControl w:val="0"/>
              <w:numPr>
                <w:ilvl w:val="0"/>
                <w:numId w:val="0"/>
              </w:numPr>
              <w:spacing w:before="0" w:beforeAutospacing="0" w:after="0"/>
              <w:rPr>
                <w:sz w:val="22"/>
              </w:rPr>
            </w:pPr>
            <w:r w:rsidRPr="00A45F14">
              <w:rPr>
                <w:sz w:val="22"/>
              </w:rPr>
              <w:t>Provision and maintenance of toilets on the construction site in accordance with sanitary standards</w:t>
            </w:r>
          </w:p>
        </w:tc>
        <w:tc>
          <w:tcPr>
            <w:tcW w:w="547" w:type="pct"/>
          </w:tcPr>
          <w:p w14:paraId="4D880421" w14:textId="77777777" w:rsidR="003F349A" w:rsidRPr="00A45F14" w:rsidRDefault="003F349A" w:rsidP="00472751">
            <w:pPr>
              <w:widowControl w:val="0"/>
              <w:numPr>
                <w:ilvl w:val="0"/>
                <w:numId w:val="0"/>
              </w:numPr>
              <w:spacing w:before="0" w:beforeAutospacing="0" w:after="0"/>
              <w:rPr>
                <w:sz w:val="22"/>
              </w:rPr>
            </w:pPr>
            <w:r w:rsidRPr="00A45F14">
              <w:rPr>
                <w:sz w:val="22"/>
              </w:rPr>
              <w:t>At the precinct</w:t>
            </w:r>
          </w:p>
        </w:tc>
        <w:tc>
          <w:tcPr>
            <w:tcW w:w="660" w:type="pct"/>
            <w:gridSpan w:val="2"/>
          </w:tcPr>
          <w:p w14:paraId="76133C27"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5AF7A006" w14:textId="77777777" w:rsidR="003F349A" w:rsidRPr="00A45F14" w:rsidRDefault="003F349A" w:rsidP="00472751">
            <w:pPr>
              <w:widowControl w:val="0"/>
              <w:numPr>
                <w:ilvl w:val="0"/>
                <w:numId w:val="0"/>
              </w:numPr>
              <w:spacing w:before="0" w:beforeAutospacing="0" w:after="0"/>
              <w:rPr>
                <w:sz w:val="22"/>
              </w:rPr>
            </w:pPr>
            <w:r w:rsidRPr="00A45F14">
              <w:rPr>
                <w:sz w:val="22"/>
              </w:rPr>
              <w:t>Monthly (by WDPIU)</w:t>
            </w:r>
          </w:p>
          <w:p w14:paraId="68C2E9C2" w14:textId="77777777" w:rsidR="003F349A" w:rsidRPr="00A45F14" w:rsidRDefault="003F349A" w:rsidP="00472751">
            <w:pPr>
              <w:widowControl w:val="0"/>
              <w:numPr>
                <w:ilvl w:val="0"/>
                <w:numId w:val="0"/>
              </w:numPr>
              <w:spacing w:before="0" w:beforeAutospacing="0" w:after="0"/>
              <w:rPr>
                <w:sz w:val="22"/>
              </w:rPr>
            </w:pPr>
            <w:r w:rsidRPr="00A45F14">
              <w:rPr>
                <w:sz w:val="22"/>
              </w:rPr>
              <w:t>Daily (by technical control consultant)</w:t>
            </w:r>
          </w:p>
          <w:p w14:paraId="188EA0AE" w14:textId="77777777" w:rsidR="003F349A" w:rsidRPr="00A45F14" w:rsidRDefault="003F349A" w:rsidP="00472751">
            <w:pPr>
              <w:widowControl w:val="0"/>
              <w:numPr>
                <w:ilvl w:val="0"/>
                <w:numId w:val="0"/>
              </w:numPr>
              <w:spacing w:before="0" w:beforeAutospacing="0" w:after="0"/>
              <w:rPr>
                <w:sz w:val="22"/>
              </w:rPr>
            </w:pPr>
            <w:r w:rsidRPr="00A45F14">
              <w:rPr>
                <w:sz w:val="22"/>
              </w:rPr>
              <w:t>Conditional, by the Environmental Protection and Subsoil Inspection Authority, depending on their inspection schedule</w:t>
            </w:r>
          </w:p>
        </w:tc>
        <w:tc>
          <w:tcPr>
            <w:tcW w:w="584" w:type="pct"/>
          </w:tcPr>
          <w:p w14:paraId="32B6E796" w14:textId="77777777" w:rsidR="003F349A" w:rsidRPr="00A45F14" w:rsidRDefault="003F349A" w:rsidP="00472751">
            <w:pPr>
              <w:widowControl w:val="0"/>
              <w:numPr>
                <w:ilvl w:val="0"/>
                <w:numId w:val="0"/>
              </w:numPr>
              <w:spacing w:before="0" w:beforeAutospacing="0" w:after="0"/>
              <w:rPr>
                <w:sz w:val="22"/>
              </w:rPr>
            </w:pPr>
            <w:r w:rsidRPr="00A45F14">
              <w:rPr>
                <w:sz w:val="22"/>
              </w:rPr>
              <w:t>To reduce pollution of surface and groundwater</w:t>
            </w:r>
          </w:p>
        </w:tc>
        <w:tc>
          <w:tcPr>
            <w:tcW w:w="585" w:type="pct"/>
            <w:gridSpan w:val="2"/>
          </w:tcPr>
          <w:p w14:paraId="2DDF3E0F"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project budget and must be taken into account by the contractor</w:t>
            </w:r>
          </w:p>
        </w:tc>
        <w:tc>
          <w:tcPr>
            <w:tcW w:w="621" w:type="pct"/>
            <w:gridSpan w:val="2"/>
          </w:tcPr>
          <w:p w14:paraId="685C93BF" w14:textId="77777777" w:rsidR="003F349A" w:rsidRPr="00A45F14" w:rsidRDefault="003F349A" w:rsidP="00472751">
            <w:pPr>
              <w:widowControl w:val="0"/>
              <w:numPr>
                <w:ilvl w:val="0"/>
                <w:numId w:val="0"/>
              </w:numPr>
              <w:spacing w:before="0" w:beforeAutospacing="0" w:after="0"/>
              <w:rPr>
                <w:sz w:val="22"/>
              </w:rPr>
            </w:pPr>
            <w:r w:rsidRPr="00A45F14">
              <w:rPr>
                <w:sz w:val="22"/>
              </w:rPr>
              <w:t>PIU (through the supervising consultant)</w:t>
            </w:r>
          </w:p>
          <w:p w14:paraId="429CFF79"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189ED9E6" w14:textId="77777777" w:rsidTr="00DD592E">
        <w:trPr>
          <w:trHeight w:val="377"/>
          <w:jc w:val="center"/>
        </w:trPr>
        <w:tc>
          <w:tcPr>
            <w:tcW w:w="677" w:type="pct"/>
          </w:tcPr>
          <w:p w14:paraId="0283E8D3" w14:textId="77777777" w:rsidR="003F349A" w:rsidRPr="00A45F14" w:rsidRDefault="003F349A" w:rsidP="00472751">
            <w:pPr>
              <w:widowControl w:val="0"/>
              <w:numPr>
                <w:ilvl w:val="0"/>
                <w:numId w:val="0"/>
              </w:numPr>
              <w:spacing w:before="0" w:beforeAutospacing="0" w:after="0"/>
              <w:rPr>
                <w:sz w:val="22"/>
              </w:rPr>
            </w:pPr>
            <w:r w:rsidRPr="00A45F14">
              <w:rPr>
                <w:sz w:val="22"/>
              </w:rPr>
              <w:t>Construction site remediation and landscape restoration</w:t>
            </w:r>
          </w:p>
        </w:tc>
        <w:tc>
          <w:tcPr>
            <w:tcW w:w="732" w:type="pct"/>
          </w:tcPr>
          <w:p w14:paraId="1987914A" w14:textId="77777777" w:rsidR="003F349A" w:rsidRPr="00A45F14" w:rsidRDefault="003F349A" w:rsidP="00472751">
            <w:pPr>
              <w:widowControl w:val="0"/>
              <w:numPr>
                <w:ilvl w:val="0"/>
                <w:numId w:val="0"/>
              </w:numPr>
              <w:spacing w:before="0" w:beforeAutospacing="0" w:after="0"/>
              <w:rPr>
                <w:sz w:val="22"/>
              </w:rPr>
            </w:pPr>
            <w:r w:rsidRPr="00A45F14">
              <w:rPr>
                <w:sz w:val="22"/>
              </w:rPr>
              <w:t>Dismantling of construction structures (if any) and compaction of access roads and harmonization of the site with the landscape,</w:t>
            </w:r>
          </w:p>
          <w:p w14:paraId="00DD84ED" w14:textId="77777777" w:rsidR="003F349A" w:rsidRPr="00A45F14" w:rsidRDefault="003F349A" w:rsidP="00472751">
            <w:pPr>
              <w:widowControl w:val="0"/>
              <w:numPr>
                <w:ilvl w:val="0"/>
                <w:numId w:val="0"/>
              </w:numPr>
              <w:spacing w:before="0" w:beforeAutospacing="0" w:after="0"/>
              <w:rPr>
                <w:sz w:val="22"/>
              </w:rPr>
            </w:pPr>
            <w:r w:rsidRPr="00A45F14">
              <w:rPr>
                <w:sz w:val="22"/>
              </w:rPr>
              <w:t>Final cleaning of the construction site and roads and restoration of the area's landscape</w:t>
            </w:r>
          </w:p>
        </w:tc>
        <w:tc>
          <w:tcPr>
            <w:tcW w:w="547" w:type="pct"/>
          </w:tcPr>
          <w:p w14:paraId="4D4135B0" w14:textId="77777777" w:rsidR="003F349A" w:rsidRPr="00A45F14" w:rsidRDefault="003F349A" w:rsidP="00472751">
            <w:pPr>
              <w:widowControl w:val="0"/>
              <w:numPr>
                <w:ilvl w:val="0"/>
                <w:numId w:val="0"/>
              </w:numPr>
              <w:spacing w:before="0" w:beforeAutospacing="0" w:after="0"/>
              <w:rPr>
                <w:sz w:val="22"/>
              </w:rPr>
            </w:pPr>
            <w:r w:rsidRPr="00A45F14">
              <w:rPr>
                <w:sz w:val="22"/>
              </w:rPr>
              <w:t>At the precinct</w:t>
            </w:r>
          </w:p>
        </w:tc>
        <w:tc>
          <w:tcPr>
            <w:tcW w:w="660" w:type="pct"/>
            <w:gridSpan w:val="2"/>
          </w:tcPr>
          <w:p w14:paraId="23FA2CFF" w14:textId="46F90A71"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4F9D050F" w14:textId="77777777" w:rsidR="003F349A" w:rsidRPr="00A45F14" w:rsidRDefault="003F349A" w:rsidP="00472751">
            <w:pPr>
              <w:widowControl w:val="0"/>
              <w:numPr>
                <w:ilvl w:val="0"/>
                <w:numId w:val="0"/>
              </w:numPr>
              <w:spacing w:before="0" w:beforeAutospacing="0" w:after="0"/>
              <w:rPr>
                <w:sz w:val="22"/>
              </w:rPr>
            </w:pPr>
            <w:r w:rsidRPr="00A45F14">
              <w:rPr>
                <w:sz w:val="22"/>
              </w:rPr>
              <w:t>Monthly (by WDPIU)</w:t>
            </w:r>
          </w:p>
          <w:p w14:paraId="55D7E2CB" w14:textId="77777777" w:rsidR="003F349A" w:rsidRPr="00A45F14" w:rsidRDefault="003F349A" w:rsidP="00472751">
            <w:pPr>
              <w:widowControl w:val="0"/>
              <w:numPr>
                <w:ilvl w:val="0"/>
                <w:numId w:val="0"/>
              </w:numPr>
              <w:spacing w:before="0" w:beforeAutospacing="0" w:after="0"/>
              <w:rPr>
                <w:sz w:val="22"/>
              </w:rPr>
            </w:pPr>
            <w:r w:rsidRPr="00A45F14">
              <w:rPr>
                <w:sz w:val="22"/>
              </w:rPr>
              <w:t>Daily (by technical control consultant)</w:t>
            </w:r>
          </w:p>
          <w:p w14:paraId="5624777C" w14:textId="77777777" w:rsidR="003F349A" w:rsidRPr="00A45F14" w:rsidRDefault="003F349A" w:rsidP="00472751">
            <w:pPr>
              <w:widowControl w:val="0"/>
              <w:numPr>
                <w:ilvl w:val="0"/>
                <w:numId w:val="0"/>
              </w:numPr>
              <w:spacing w:before="0" w:beforeAutospacing="0" w:after="0"/>
              <w:rPr>
                <w:sz w:val="22"/>
              </w:rPr>
            </w:pPr>
            <w:r w:rsidRPr="00A45F14">
              <w:rPr>
                <w:sz w:val="22"/>
              </w:rPr>
              <w:t>Conditional, by the Environmental Protection and Subsoil Inspection Authority, depending on their inspection schedule</w:t>
            </w:r>
          </w:p>
        </w:tc>
        <w:tc>
          <w:tcPr>
            <w:tcW w:w="584" w:type="pct"/>
          </w:tcPr>
          <w:p w14:paraId="5008C5E9" w14:textId="77777777" w:rsidR="003F349A" w:rsidRPr="00A45F14" w:rsidRDefault="003F349A" w:rsidP="00472751">
            <w:pPr>
              <w:widowControl w:val="0"/>
              <w:numPr>
                <w:ilvl w:val="0"/>
                <w:numId w:val="0"/>
              </w:numPr>
              <w:spacing w:before="0" w:beforeAutospacing="0" w:after="0"/>
              <w:rPr>
                <w:sz w:val="22"/>
              </w:rPr>
            </w:pPr>
            <w:r w:rsidRPr="00A45F14">
              <w:rPr>
                <w:sz w:val="22"/>
              </w:rPr>
              <w:t>To reduce the loss of aesthetic value of the landscape due to restoration works</w:t>
            </w:r>
          </w:p>
        </w:tc>
        <w:tc>
          <w:tcPr>
            <w:tcW w:w="585" w:type="pct"/>
            <w:gridSpan w:val="2"/>
          </w:tcPr>
          <w:p w14:paraId="7B9D4AC4"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project budget and must be taken into account by the contractor</w:t>
            </w:r>
          </w:p>
        </w:tc>
        <w:tc>
          <w:tcPr>
            <w:tcW w:w="621" w:type="pct"/>
            <w:gridSpan w:val="2"/>
          </w:tcPr>
          <w:p w14:paraId="5C4A3A36" w14:textId="77777777" w:rsidR="003F349A" w:rsidRPr="00A45F14" w:rsidRDefault="003F349A" w:rsidP="00472751">
            <w:pPr>
              <w:widowControl w:val="0"/>
              <w:numPr>
                <w:ilvl w:val="0"/>
                <w:numId w:val="0"/>
              </w:numPr>
              <w:spacing w:before="0" w:beforeAutospacing="0" w:after="0"/>
              <w:rPr>
                <w:sz w:val="22"/>
              </w:rPr>
            </w:pPr>
            <w:r w:rsidRPr="00A45F14">
              <w:rPr>
                <w:sz w:val="22"/>
              </w:rPr>
              <w:t>PIU (through the supervising consultant)</w:t>
            </w:r>
          </w:p>
          <w:p w14:paraId="26A810F2"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2AC618EB" w14:textId="77777777" w:rsidTr="00DD592E">
        <w:trPr>
          <w:trHeight w:val="377"/>
          <w:jc w:val="center"/>
        </w:trPr>
        <w:tc>
          <w:tcPr>
            <w:tcW w:w="677" w:type="pct"/>
          </w:tcPr>
          <w:p w14:paraId="211A190F" w14:textId="77777777" w:rsidR="003F349A" w:rsidRPr="00A45F14" w:rsidRDefault="003F349A" w:rsidP="00472751">
            <w:pPr>
              <w:widowControl w:val="0"/>
              <w:numPr>
                <w:ilvl w:val="0"/>
                <w:numId w:val="0"/>
              </w:numPr>
              <w:spacing w:before="0" w:beforeAutospacing="0" w:after="0"/>
              <w:rPr>
                <w:sz w:val="22"/>
              </w:rPr>
            </w:pPr>
            <w:r w:rsidRPr="00A45F14">
              <w:rPr>
                <w:sz w:val="22"/>
              </w:rPr>
              <w:t>Earthworks​</w:t>
            </w:r>
          </w:p>
        </w:tc>
        <w:tc>
          <w:tcPr>
            <w:tcW w:w="732" w:type="pct"/>
          </w:tcPr>
          <w:p w14:paraId="01401963"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Soil​ upper layer removal and </w:t>
            </w:r>
            <w:r w:rsidRPr="00A45F14">
              <w:rPr>
                <w:sz w:val="22"/>
              </w:rPr>
              <w:lastRenderedPageBreak/>
              <w:t>temporary storage for the purpose of soil processing,</w:t>
            </w:r>
          </w:p>
          <w:p w14:paraId="131AA2A4" w14:textId="77777777" w:rsidR="003F349A" w:rsidRPr="00A45F14" w:rsidRDefault="003F349A" w:rsidP="00472751">
            <w:pPr>
              <w:widowControl w:val="0"/>
              <w:numPr>
                <w:ilvl w:val="0"/>
                <w:numId w:val="0"/>
              </w:numPr>
              <w:spacing w:before="0" w:beforeAutospacing="0" w:after="0"/>
              <w:rPr>
                <w:sz w:val="22"/>
              </w:rPr>
            </w:pPr>
            <w:r w:rsidRPr="00A45F14">
              <w:rPr>
                <w:sz w:val="22"/>
              </w:rPr>
              <w:t>Temporary storage of excavated soil at a designated location,</w:t>
            </w:r>
          </w:p>
          <w:p w14:paraId="7FDE1F7A" w14:textId="77777777" w:rsidR="003F349A" w:rsidRPr="00A45F14" w:rsidRDefault="003F349A" w:rsidP="00472751">
            <w:pPr>
              <w:widowControl w:val="0"/>
              <w:numPr>
                <w:ilvl w:val="0"/>
                <w:numId w:val="0"/>
              </w:numPr>
              <w:spacing w:before="0" w:beforeAutospacing="0" w:after="0"/>
              <w:rPr>
                <w:sz w:val="22"/>
              </w:rPr>
            </w:pPr>
            <w:r w:rsidRPr="00A45F14">
              <w:rPr>
                <w:sz w:val="22"/>
              </w:rPr>
              <w:t>Backfill with excavated soil, as needed, and transportation of additional soil to a location approved in writing</w:t>
            </w:r>
          </w:p>
        </w:tc>
        <w:tc>
          <w:tcPr>
            <w:tcW w:w="547" w:type="pct"/>
          </w:tcPr>
          <w:p w14:paraId="076A95FB"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In the room</w:t>
            </w:r>
          </w:p>
        </w:tc>
        <w:tc>
          <w:tcPr>
            <w:tcW w:w="660" w:type="pct"/>
            <w:gridSpan w:val="2"/>
          </w:tcPr>
          <w:p w14:paraId="1FDB0AA4"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p w14:paraId="3133F857" w14:textId="77777777" w:rsidR="003F349A" w:rsidRPr="00A45F14" w:rsidRDefault="003F349A" w:rsidP="00472751">
            <w:pPr>
              <w:widowControl w:val="0"/>
              <w:numPr>
                <w:ilvl w:val="0"/>
                <w:numId w:val="0"/>
              </w:numPr>
              <w:spacing w:before="0" w:beforeAutospacing="0" w:after="0"/>
              <w:rPr>
                <w:sz w:val="22"/>
              </w:rPr>
            </w:pPr>
          </w:p>
        </w:tc>
        <w:tc>
          <w:tcPr>
            <w:tcW w:w="595" w:type="pct"/>
            <w:gridSpan w:val="2"/>
          </w:tcPr>
          <w:p w14:paraId="31CAF560" w14:textId="77777777" w:rsidR="003F349A" w:rsidRPr="00A45F14" w:rsidRDefault="003F349A" w:rsidP="00472751">
            <w:pPr>
              <w:widowControl w:val="0"/>
              <w:numPr>
                <w:ilvl w:val="0"/>
                <w:numId w:val="0"/>
              </w:numPr>
              <w:spacing w:before="0" w:beforeAutospacing="0" w:after="0"/>
              <w:rPr>
                <w:sz w:val="22"/>
              </w:rPr>
            </w:pPr>
            <w:r w:rsidRPr="00A45F14">
              <w:rPr>
                <w:sz w:val="22"/>
              </w:rPr>
              <w:t>during earthworks</w:t>
            </w:r>
          </w:p>
          <w:p w14:paraId="5234408F"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after completion of earthworks</w:t>
            </w:r>
          </w:p>
        </w:tc>
        <w:tc>
          <w:tcPr>
            <w:tcW w:w="584" w:type="pct"/>
          </w:tcPr>
          <w:p w14:paraId="399DA23D"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 xml:space="preserve">Soil fertile layer maintenance for </w:t>
            </w:r>
            <w:r w:rsidRPr="00A45F14">
              <w:rPr>
                <w:sz w:val="22"/>
              </w:rPr>
              <w:lastRenderedPageBreak/>
              <w:t xml:space="preserve">the purpose </w:t>
            </w:r>
          </w:p>
          <w:p w14:paraId="6F65D466" w14:textId="77777777" w:rsidR="003F349A" w:rsidRPr="00A45F14" w:rsidRDefault="003F349A" w:rsidP="00472751">
            <w:pPr>
              <w:widowControl w:val="0"/>
              <w:numPr>
                <w:ilvl w:val="0"/>
                <w:numId w:val="0"/>
              </w:numPr>
              <w:spacing w:before="0" w:beforeAutospacing="0" w:after="0"/>
              <w:rPr>
                <w:sz w:val="22"/>
              </w:rPr>
            </w:pPr>
            <w:r w:rsidRPr="00A45F14">
              <w:rPr>
                <w:sz w:val="22"/>
              </w:rPr>
              <w:t>To limit vegetation loss due to soil compaction and reduce particulate pollution of surface waters</w:t>
            </w:r>
          </w:p>
        </w:tc>
        <w:tc>
          <w:tcPr>
            <w:tcW w:w="585" w:type="pct"/>
            <w:gridSpan w:val="2"/>
          </w:tcPr>
          <w:p w14:paraId="30924FE1"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 xml:space="preserve">Included in the program in the </w:t>
            </w:r>
            <w:r w:rsidRPr="00A45F14">
              <w:rPr>
                <w:sz w:val="22"/>
              </w:rPr>
              <w:lastRenderedPageBreak/>
              <w:t>budget</w:t>
            </w:r>
          </w:p>
        </w:tc>
        <w:tc>
          <w:tcPr>
            <w:tcW w:w="621" w:type="pct"/>
            <w:gridSpan w:val="2"/>
          </w:tcPr>
          <w:p w14:paraId="780F4A45" w14:textId="3D022B5E" w:rsidR="003F349A" w:rsidRPr="00A45F14" w:rsidRDefault="003F349A" w:rsidP="00472751">
            <w:pPr>
              <w:widowControl w:val="0"/>
              <w:numPr>
                <w:ilvl w:val="0"/>
                <w:numId w:val="0"/>
              </w:numPr>
              <w:spacing w:before="0" w:beforeAutospacing="0" w:after="0"/>
              <w:rPr>
                <w:sz w:val="22"/>
              </w:rPr>
            </w:pPr>
            <w:r w:rsidRPr="00A45F14">
              <w:rPr>
                <w:sz w:val="22"/>
              </w:rPr>
              <w:lastRenderedPageBreak/>
              <w:t xml:space="preserve">PIU </w:t>
            </w:r>
            <w:r w:rsidR="00371589" w:rsidRPr="00A45F14">
              <w:rPr>
                <w:sz w:val="22"/>
              </w:rPr>
              <w:t>(</w:t>
            </w:r>
            <w:r w:rsidRPr="00A45F14">
              <w:rPr>
                <w:sz w:val="22"/>
              </w:rPr>
              <w:t xml:space="preserve">supervisor) consultant </w:t>
            </w:r>
            <w:r w:rsidR="00371589" w:rsidRPr="00A45F14">
              <w:rPr>
                <w:sz w:val="22"/>
              </w:rPr>
              <w:t>via</w:t>
            </w:r>
            <w:r w:rsidRPr="00A45F14">
              <w:rPr>
                <w:sz w:val="22"/>
              </w:rPr>
              <w:t>)</w:t>
            </w:r>
          </w:p>
          <w:p w14:paraId="7DA1299B"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Environmental Protection and Subsoil Inspection Body</w:t>
            </w:r>
          </w:p>
        </w:tc>
      </w:tr>
      <w:tr w:rsidR="003102FA" w:rsidRPr="00A45F14" w14:paraId="01015482" w14:textId="77777777" w:rsidTr="00DD592E">
        <w:trPr>
          <w:trHeight w:val="377"/>
          <w:jc w:val="center"/>
        </w:trPr>
        <w:tc>
          <w:tcPr>
            <w:tcW w:w="677" w:type="pct"/>
          </w:tcPr>
          <w:p w14:paraId="0CB6C1B9"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Public Relations Management</w:t>
            </w:r>
          </w:p>
        </w:tc>
        <w:tc>
          <w:tcPr>
            <w:tcW w:w="732" w:type="pct"/>
          </w:tcPr>
          <w:p w14:paraId="5A327B38" w14:textId="77777777" w:rsidR="003F349A" w:rsidRPr="00A45F14" w:rsidRDefault="003F349A" w:rsidP="00472751">
            <w:pPr>
              <w:widowControl w:val="0"/>
              <w:numPr>
                <w:ilvl w:val="0"/>
                <w:numId w:val="0"/>
              </w:numPr>
              <w:spacing w:before="0" w:beforeAutospacing="0" w:after="0"/>
              <w:rPr>
                <w:sz w:val="22"/>
              </w:rPr>
            </w:pPr>
            <w:r w:rsidRPr="00A45F14">
              <w:rPr>
                <w:sz w:val="22"/>
              </w:rPr>
              <w:t>- Communication with local governments is maintained. The details of the BLM contact person are posted at the construction site and in the community, in a visible place. The BLM log is completed on site and at the WTPUI</w:t>
            </w:r>
          </w:p>
          <w:p w14:paraId="5DAE0934" w14:textId="77777777" w:rsidR="003F349A" w:rsidRPr="00A45F14" w:rsidRDefault="003F349A" w:rsidP="00472751">
            <w:pPr>
              <w:widowControl w:val="0"/>
              <w:numPr>
                <w:ilvl w:val="0"/>
                <w:numId w:val="0"/>
              </w:numPr>
              <w:spacing w:before="0" w:beforeAutospacing="0" w:after="0"/>
              <w:rPr>
                <w:sz w:val="22"/>
              </w:rPr>
            </w:pPr>
            <w:r w:rsidRPr="00A45F14">
              <w:rPr>
                <w:sz w:val="22"/>
              </w:rPr>
              <w:t>- Project work is planned after the irrigation season</w:t>
            </w:r>
          </w:p>
          <w:p w14:paraId="78A40560" w14:textId="77777777" w:rsidR="003F349A" w:rsidRPr="00A45F14" w:rsidRDefault="003F349A" w:rsidP="00472751">
            <w:pPr>
              <w:widowControl w:val="0"/>
              <w:numPr>
                <w:ilvl w:val="0"/>
                <w:numId w:val="0"/>
              </w:numPr>
              <w:spacing w:before="0" w:beforeAutospacing="0" w:after="0"/>
              <w:rPr>
                <w:sz w:val="22"/>
              </w:rPr>
            </w:pPr>
            <w:r w:rsidRPr="00A45F14">
              <w:rPr>
                <w:sz w:val="22"/>
              </w:rPr>
              <w:t>- The local population is informed about the schedule of construction and other works, service interruptions, traffic direction changes and temporary bus routes, as appropriate,</w:t>
            </w:r>
          </w:p>
          <w:p w14:paraId="476F2CE2"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 Construction work is </w:t>
            </w:r>
            <w:r w:rsidRPr="00A45F14">
              <w:rPr>
                <w:sz w:val="22"/>
              </w:rPr>
              <w:lastRenderedPageBreak/>
              <w:t>limited at night,</w:t>
            </w:r>
          </w:p>
          <w:p w14:paraId="295D34A6" w14:textId="77777777" w:rsidR="00371589" w:rsidRPr="00A45F14" w:rsidRDefault="003F349A" w:rsidP="00472751">
            <w:pPr>
              <w:widowControl w:val="0"/>
              <w:numPr>
                <w:ilvl w:val="0"/>
                <w:numId w:val="0"/>
              </w:numPr>
              <w:spacing w:before="0" w:beforeAutospacing="0" w:after="0"/>
              <w:rPr>
                <w:sz w:val="22"/>
              </w:rPr>
            </w:pPr>
            <w:r w:rsidRPr="00A45F14">
              <w:rPr>
                <w:sz w:val="22"/>
              </w:rPr>
              <w:t>- The construction site</w:t>
            </w:r>
            <w:r w:rsidR="00371589" w:rsidRPr="00A45F14">
              <w:rPr>
                <w:sz w:val="22"/>
              </w:rPr>
              <w:t xml:space="preserve"> is properly marked and fenced,</w:t>
            </w:r>
          </w:p>
          <w:p w14:paraId="6A1E5EF1" w14:textId="5A15DC04" w:rsidR="003F349A" w:rsidRPr="00A45F14" w:rsidRDefault="003F349A" w:rsidP="00472751">
            <w:pPr>
              <w:widowControl w:val="0"/>
              <w:numPr>
                <w:ilvl w:val="0"/>
                <w:numId w:val="0"/>
              </w:numPr>
              <w:spacing w:before="0" w:beforeAutospacing="0" w:after="0"/>
              <w:rPr>
                <w:sz w:val="22"/>
              </w:rPr>
            </w:pPr>
            <w:r w:rsidRPr="00A45F14">
              <w:rPr>
                <w:sz w:val="22"/>
              </w:rPr>
              <w:t>No construction materials or waste shall be temporarily stored on cultivated land or any type of private property.</w:t>
            </w:r>
          </w:p>
          <w:p w14:paraId="36A76BCF" w14:textId="77777777" w:rsidR="00371589" w:rsidRPr="00A45F14" w:rsidRDefault="003F349A" w:rsidP="00472751">
            <w:pPr>
              <w:widowControl w:val="0"/>
              <w:numPr>
                <w:ilvl w:val="0"/>
                <w:numId w:val="0"/>
              </w:numPr>
              <w:spacing w:before="0" w:beforeAutospacing="0" w:after="0"/>
              <w:rPr>
                <w:sz w:val="22"/>
              </w:rPr>
            </w:pPr>
            <w:r w:rsidRPr="00A45F14">
              <w:rPr>
                <w:sz w:val="22"/>
              </w:rPr>
              <w:t>(</w:t>
            </w:r>
            <w:proofErr w:type="spellStart"/>
            <w:r w:rsidRPr="00A45F14">
              <w:rPr>
                <w:sz w:val="22"/>
              </w:rPr>
              <w:t>i</w:t>
            </w:r>
            <w:proofErr w:type="spellEnd"/>
            <w:r w:rsidRPr="00A45F14">
              <w:rPr>
                <w:sz w:val="22"/>
              </w:rPr>
              <w:t>) Temporary storage areas for construction materials and waste are allocated in a way that does not impede free t</w:t>
            </w:r>
            <w:r w:rsidR="00371589" w:rsidRPr="00A45F14">
              <w:rPr>
                <w:sz w:val="22"/>
              </w:rPr>
              <w:t>raffic and pedestrian movement.</w:t>
            </w:r>
          </w:p>
          <w:p w14:paraId="23C2C7A9" w14:textId="77777777" w:rsidR="00371589" w:rsidRPr="00A45F14" w:rsidRDefault="003F349A" w:rsidP="00472751">
            <w:pPr>
              <w:widowControl w:val="0"/>
              <w:numPr>
                <w:ilvl w:val="0"/>
                <w:numId w:val="0"/>
              </w:numPr>
              <w:spacing w:before="0" w:beforeAutospacing="0" w:after="0"/>
              <w:rPr>
                <w:sz w:val="22"/>
              </w:rPr>
            </w:pPr>
            <w:r w:rsidRPr="00A45F14">
              <w:rPr>
                <w:sz w:val="22"/>
              </w:rPr>
              <w:t>- Accidental damages caused by the contractor are repaired (damages such as felling of fruit trees and moving of buildings and structures are compensated)</w:t>
            </w:r>
          </w:p>
          <w:p w14:paraId="1F019248" w14:textId="7AE059F6" w:rsidR="003F349A" w:rsidRPr="00A45F14" w:rsidRDefault="003F349A" w:rsidP="00472751">
            <w:pPr>
              <w:widowControl w:val="0"/>
              <w:numPr>
                <w:ilvl w:val="0"/>
                <w:numId w:val="0"/>
              </w:numPr>
              <w:spacing w:before="0" w:beforeAutospacing="0" w:after="0"/>
              <w:rPr>
                <w:sz w:val="22"/>
              </w:rPr>
            </w:pPr>
            <w:r w:rsidRPr="00A45F14">
              <w:rPr>
                <w:sz w:val="22"/>
              </w:rPr>
              <w:t>- Safe access for people to sidewalks, homes and buildings, as well as pastures, is ensured</w:t>
            </w:r>
          </w:p>
        </w:tc>
        <w:tc>
          <w:tcPr>
            <w:tcW w:w="547" w:type="pct"/>
          </w:tcPr>
          <w:p w14:paraId="1A558696"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In the precinct, in affected communities</w:t>
            </w:r>
          </w:p>
        </w:tc>
        <w:tc>
          <w:tcPr>
            <w:tcW w:w="660" w:type="pct"/>
            <w:gridSpan w:val="2"/>
          </w:tcPr>
          <w:p w14:paraId="5E18E555"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p w14:paraId="7C22DA99" w14:textId="77777777" w:rsidR="003F349A" w:rsidRPr="00A45F14" w:rsidRDefault="003F349A" w:rsidP="00472751">
            <w:pPr>
              <w:widowControl w:val="0"/>
              <w:numPr>
                <w:ilvl w:val="0"/>
                <w:numId w:val="0"/>
              </w:numPr>
              <w:spacing w:before="0" w:beforeAutospacing="0" w:after="0"/>
              <w:rPr>
                <w:sz w:val="22"/>
              </w:rPr>
            </w:pPr>
          </w:p>
        </w:tc>
        <w:tc>
          <w:tcPr>
            <w:tcW w:w="595" w:type="pct"/>
            <w:gridSpan w:val="2"/>
          </w:tcPr>
          <w:p w14:paraId="60290EED" w14:textId="77777777" w:rsidR="003F349A" w:rsidRPr="00A45F14" w:rsidRDefault="003F349A" w:rsidP="00472751">
            <w:pPr>
              <w:widowControl w:val="0"/>
              <w:numPr>
                <w:ilvl w:val="0"/>
                <w:numId w:val="0"/>
              </w:numPr>
              <w:spacing w:before="0" w:beforeAutospacing="0" w:after="0"/>
              <w:rPr>
                <w:sz w:val="22"/>
              </w:rPr>
            </w:pPr>
            <w:r w:rsidRPr="00A45F14">
              <w:rPr>
                <w:sz w:val="22"/>
              </w:rPr>
              <w:t>monthly, throughout the construction period</w:t>
            </w:r>
          </w:p>
        </w:tc>
        <w:tc>
          <w:tcPr>
            <w:tcW w:w="584" w:type="pct"/>
          </w:tcPr>
          <w:p w14:paraId="222E70F1" w14:textId="77777777" w:rsidR="003F349A" w:rsidRPr="00A45F14" w:rsidRDefault="003F349A" w:rsidP="00472751">
            <w:pPr>
              <w:widowControl w:val="0"/>
              <w:numPr>
                <w:ilvl w:val="0"/>
                <w:numId w:val="0"/>
              </w:numPr>
              <w:spacing w:before="0" w:beforeAutospacing="0" w:after="0"/>
              <w:rPr>
                <w:sz w:val="22"/>
              </w:rPr>
            </w:pPr>
            <w:r w:rsidRPr="00A45F14">
              <w:rPr>
                <w:sz w:val="22"/>
              </w:rPr>
              <w:t>To ensure the health and safety of the community,</w:t>
            </w:r>
          </w:p>
          <w:p w14:paraId="6AAF9508" w14:textId="77777777" w:rsidR="003F349A" w:rsidRPr="00A45F14" w:rsidRDefault="003F349A" w:rsidP="00472751">
            <w:pPr>
              <w:widowControl w:val="0"/>
              <w:numPr>
                <w:ilvl w:val="0"/>
                <w:numId w:val="0"/>
              </w:numPr>
              <w:spacing w:before="0" w:beforeAutospacing="0" w:after="0"/>
              <w:rPr>
                <w:sz w:val="22"/>
              </w:rPr>
            </w:pPr>
            <w:r w:rsidRPr="00A45F14">
              <w:rPr>
                <w:sz w:val="22"/>
              </w:rPr>
              <w:t>To ensure uninterrupted irrigation water,</w:t>
            </w:r>
          </w:p>
          <w:p w14:paraId="6CF538AF" w14:textId="77777777" w:rsidR="003F349A" w:rsidRPr="00A45F14" w:rsidRDefault="003F349A" w:rsidP="00472751">
            <w:pPr>
              <w:widowControl w:val="0"/>
              <w:numPr>
                <w:ilvl w:val="0"/>
                <w:numId w:val="0"/>
              </w:numPr>
              <w:spacing w:before="0" w:beforeAutospacing="0" w:after="0"/>
              <w:rPr>
                <w:sz w:val="22"/>
              </w:rPr>
            </w:pPr>
            <w:r w:rsidRPr="00A45F14">
              <w:rPr>
                <w:sz w:val="22"/>
              </w:rPr>
              <w:t>To protect private property from damage and ensure freedom of movement</w:t>
            </w:r>
          </w:p>
        </w:tc>
        <w:tc>
          <w:tcPr>
            <w:tcW w:w="585" w:type="pct"/>
            <w:gridSpan w:val="2"/>
          </w:tcPr>
          <w:p w14:paraId="168C772E"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25C4DEE1" w14:textId="3C6E3BE5" w:rsidR="003F349A" w:rsidRPr="00A45F14" w:rsidRDefault="003F349A" w:rsidP="00472751">
            <w:pPr>
              <w:widowControl w:val="0"/>
              <w:numPr>
                <w:ilvl w:val="0"/>
                <w:numId w:val="0"/>
              </w:numPr>
              <w:spacing w:before="0" w:beforeAutospacing="0" w:after="0"/>
              <w:rPr>
                <w:sz w:val="22"/>
              </w:rPr>
            </w:pPr>
            <w:r w:rsidRPr="00A45F14">
              <w:rPr>
                <w:sz w:val="22"/>
              </w:rPr>
              <w:t>PIU ( through the supervising consultant)</w:t>
            </w:r>
          </w:p>
          <w:p w14:paraId="0CA715F0"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30B6EC57" w14:textId="77777777" w:rsidTr="00DD592E">
        <w:trPr>
          <w:trHeight w:val="377"/>
          <w:jc w:val="center"/>
        </w:trPr>
        <w:tc>
          <w:tcPr>
            <w:tcW w:w="677" w:type="pct"/>
          </w:tcPr>
          <w:p w14:paraId="2B13BB2C" w14:textId="77777777" w:rsidR="003F349A" w:rsidRPr="00A45F14" w:rsidRDefault="003F349A" w:rsidP="00472751">
            <w:pPr>
              <w:widowControl w:val="0"/>
              <w:numPr>
                <w:ilvl w:val="0"/>
                <w:numId w:val="0"/>
              </w:numPr>
              <w:spacing w:before="0" w:beforeAutospacing="0" w:after="0"/>
              <w:rPr>
                <w:sz w:val="22"/>
              </w:rPr>
            </w:pPr>
            <w:r w:rsidRPr="00A45F14">
              <w:rPr>
                <w:sz w:val="22"/>
              </w:rPr>
              <w:t>Work management</w:t>
            </w:r>
          </w:p>
        </w:tc>
        <w:tc>
          <w:tcPr>
            <w:tcW w:w="732" w:type="pct"/>
          </w:tcPr>
          <w:p w14:paraId="2F004674" w14:textId="77777777" w:rsidR="003F349A" w:rsidRPr="00A45F14" w:rsidRDefault="003F349A" w:rsidP="00472751">
            <w:pPr>
              <w:widowControl w:val="0"/>
              <w:numPr>
                <w:ilvl w:val="0"/>
                <w:numId w:val="0"/>
              </w:numPr>
              <w:spacing w:before="0" w:beforeAutospacing="0" w:after="0"/>
              <w:rPr>
                <w:sz w:val="22"/>
              </w:rPr>
            </w:pPr>
            <w:r w:rsidRPr="00A45F14">
              <w:rPr>
                <w:sz w:val="22"/>
              </w:rPr>
              <w:t>a) Construction sites are not located in close proximity to communities, if possible,</w:t>
            </w:r>
          </w:p>
          <w:p w14:paraId="389B8959" w14:textId="3DF97B7F" w:rsidR="003F349A" w:rsidRPr="00A45F14" w:rsidRDefault="00371589" w:rsidP="00472751">
            <w:pPr>
              <w:widowControl w:val="0"/>
              <w:numPr>
                <w:ilvl w:val="0"/>
                <w:numId w:val="0"/>
              </w:numPr>
              <w:spacing w:before="0" w:beforeAutospacing="0" w:after="0"/>
              <w:rPr>
                <w:sz w:val="22"/>
              </w:rPr>
            </w:pPr>
            <w:r w:rsidRPr="00A45F14">
              <w:rPr>
                <w:sz w:val="22"/>
              </w:rPr>
              <w:t>(</w:t>
            </w:r>
            <w:r w:rsidR="003F349A" w:rsidRPr="00A45F14">
              <w:rPr>
                <w:sz w:val="22"/>
              </w:rPr>
              <w:t xml:space="preserve">b) Construction sites are located and </w:t>
            </w:r>
            <w:r w:rsidR="003F349A" w:rsidRPr="00A45F14">
              <w:rPr>
                <w:sz w:val="22"/>
              </w:rPr>
              <w:lastRenderedPageBreak/>
              <w:t>operated after consultation with neighboring communities,</w:t>
            </w:r>
          </w:p>
          <w:p w14:paraId="41F0FC2D" w14:textId="4C345724" w:rsidR="003F349A" w:rsidRPr="00A45F14" w:rsidRDefault="00371589" w:rsidP="00472751">
            <w:pPr>
              <w:widowControl w:val="0"/>
              <w:numPr>
                <w:ilvl w:val="0"/>
                <w:numId w:val="0"/>
              </w:numPr>
              <w:spacing w:before="0" w:beforeAutospacing="0" w:after="0"/>
              <w:rPr>
                <w:sz w:val="22"/>
              </w:rPr>
            </w:pPr>
            <w:r w:rsidRPr="00A45F14">
              <w:rPr>
                <w:sz w:val="22"/>
              </w:rPr>
              <w:t>(</w:t>
            </w:r>
            <w:r w:rsidR="003F349A" w:rsidRPr="00A45F14">
              <w:rPr>
                <w:sz w:val="22"/>
              </w:rPr>
              <w:t>c) Local unskilled and semi-skilled labor, including women, is involved in construction work as much as possible.</w:t>
            </w:r>
          </w:p>
          <w:p w14:paraId="55072E9A" w14:textId="1760D3A0" w:rsidR="003F349A" w:rsidRPr="00A45F14" w:rsidRDefault="00371589" w:rsidP="00472751">
            <w:pPr>
              <w:widowControl w:val="0"/>
              <w:numPr>
                <w:ilvl w:val="0"/>
                <w:numId w:val="0"/>
              </w:numPr>
              <w:spacing w:before="0" w:beforeAutospacing="0" w:after="0"/>
              <w:rPr>
                <w:sz w:val="22"/>
              </w:rPr>
            </w:pPr>
            <w:r w:rsidRPr="00A45F14">
              <w:rPr>
                <w:sz w:val="22"/>
              </w:rPr>
              <w:t>(d</w:t>
            </w:r>
            <w:r w:rsidR="003F349A" w:rsidRPr="00A45F14">
              <w:rPr>
                <w:sz w:val="22"/>
              </w:rPr>
              <w:t>) Construction sites are provided with toilets and washing facilities,</w:t>
            </w:r>
          </w:p>
          <w:p w14:paraId="2E32E55D" w14:textId="457A75C5" w:rsidR="003F349A" w:rsidRPr="00A45F14" w:rsidRDefault="00371589" w:rsidP="00472751">
            <w:pPr>
              <w:widowControl w:val="0"/>
              <w:numPr>
                <w:ilvl w:val="0"/>
                <w:numId w:val="0"/>
              </w:numPr>
              <w:spacing w:before="0" w:beforeAutospacing="0" w:after="0"/>
              <w:rPr>
                <w:sz w:val="22"/>
              </w:rPr>
            </w:pPr>
            <w:r w:rsidRPr="00A45F14">
              <w:rPr>
                <w:sz w:val="22"/>
              </w:rPr>
              <w:t>(e</w:t>
            </w:r>
            <w:r w:rsidR="003F349A" w:rsidRPr="00A45F14">
              <w:rPr>
                <w:sz w:val="22"/>
              </w:rPr>
              <w:t>) A Code of Conduct in line with international practice has been deve</w:t>
            </w:r>
            <w:r w:rsidRPr="00A45F14">
              <w:rPr>
                <w:sz w:val="22"/>
              </w:rPr>
              <w:t>loped and is strictly enforced.</w:t>
            </w:r>
          </w:p>
        </w:tc>
        <w:tc>
          <w:tcPr>
            <w:tcW w:w="547" w:type="pct"/>
          </w:tcPr>
          <w:p w14:paraId="7195FCB8"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At the precinct</w:t>
            </w:r>
          </w:p>
        </w:tc>
        <w:tc>
          <w:tcPr>
            <w:tcW w:w="660" w:type="pct"/>
            <w:gridSpan w:val="2"/>
          </w:tcPr>
          <w:p w14:paraId="220D1A2E"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6BB20996" w14:textId="77777777" w:rsidR="003F349A" w:rsidRPr="00A45F14" w:rsidRDefault="003F349A" w:rsidP="00472751">
            <w:pPr>
              <w:widowControl w:val="0"/>
              <w:numPr>
                <w:ilvl w:val="0"/>
                <w:numId w:val="0"/>
              </w:numPr>
              <w:spacing w:before="0" w:beforeAutospacing="0" w:after="0"/>
              <w:rPr>
                <w:sz w:val="22"/>
              </w:rPr>
            </w:pPr>
            <w:r w:rsidRPr="00A45F14">
              <w:rPr>
                <w:sz w:val="22"/>
              </w:rPr>
              <w:t>monthly, throughout the construction period</w:t>
            </w:r>
          </w:p>
        </w:tc>
        <w:tc>
          <w:tcPr>
            <w:tcW w:w="584" w:type="pct"/>
          </w:tcPr>
          <w:p w14:paraId="2826A625" w14:textId="77777777" w:rsidR="003F349A" w:rsidRPr="00A45F14" w:rsidRDefault="003F349A" w:rsidP="00472751">
            <w:pPr>
              <w:widowControl w:val="0"/>
              <w:numPr>
                <w:ilvl w:val="0"/>
                <w:numId w:val="0"/>
              </w:numPr>
              <w:spacing w:before="0" w:beforeAutospacing="0" w:after="0"/>
              <w:rPr>
                <w:sz w:val="22"/>
              </w:rPr>
            </w:pPr>
            <w:r w:rsidRPr="00A45F14">
              <w:rPr>
                <w:sz w:val="22"/>
              </w:rPr>
              <w:t>To uphold international labor standards</w:t>
            </w:r>
          </w:p>
        </w:tc>
        <w:tc>
          <w:tcPr>
            <w:tcW w:w="585" w:type="pct"/>
            <w:gridSpan w:val="2"/>
          </w:tcPr>
          <w:p w14:paraId="6DC0AD95"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13D02CA9" w14:textId="4AB20D47"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371589" w:rsidRPr="00A45F14">
              <w:rPr>
                <w:sz w:val="22"/>
              </w:rPr>
              <w:t>(</w:t>
            </w:r>
            <w:r w:rsidRPr="00A45F14">
              <w:rPr>
                <w:sz w:val="22"/>
              </w:rPr>
              <w:t>thr</w:t>
            </w:r>
            <w:r w:rsidR="00371589" w:rsidRPr="00A45F14">
              <w:rPr>
                <w:sz w:val="22"/>
              </w:rPr>
              <w:t>ough the supervising consultant</w:t>
            </w:r>
            <w:r w:rsidRPr="00A45F14">
              <w:rPr>
                <w:sz w:val="22"/>
              </w:rPr>
              <w:t>)</w:t>
            </w:r>
          </w:p>
          <w:p w14:paraId="344E08DE" w14:textId="77777777" w:rsidR="003F349A" w:rsidRPr="00A45F14" w:rsidRDefault="003F349A" w:rsidP="00472751">
            <w:pPr>
              <w:widowControl w:val="0"/>
              <w:numPr>
                <w:ilvl w:val="0"/>
                <w:numId w:val="0"/>
              </w:numPr>
              <w:spacing w:before="0" w:beforeAutospacing="0" w:after="0"/>
              <w:rPr>
                <w:sz w:val="22"/>
              </w:rPr>
            </w:pPr>
          </w:p>
        </w:tc>
      </w:tr>
      <w:tr w:rsidR="003102FA" w:rsidRPr="00A45F14" w14:paraId="67E1C9C6" w14:textId="77777777" w:rsidTr="00DD592E">
        <w:trPr>
          <w:trHeight w:val="377"/>
          <w:jc w:val="center"/>
        </w:trPr>
        <w:tc>
          <w:tcPr>
            <w:tcW w:w="677" w:type="pct"/>
          </w:tcPr>
          <w:p w14:paraId="74958837" w14:textId="77777777" w:rsidR="003F349A" w:rsidRPr="00A45F14" w:rsidRDefault="003F349A" w:rsidP="00472751">
            <w:pPr>
              <w:widowControl w:val="0"/>
              <w:numPr>
                <w:ilvl w:val="0"/>
                <w:numId w:val="0"/>
              </w:numPr>
              <w:spacing w:before="0" w:beforeAutospacing="0" w:after="0"/>
              <w:rPr>
                <w:sz w:val="22"/>
              </w:rPr>
            </w:pPr>
            <w:r w:rsidRPr="00A45F14">
              <w:rPr>
                <w:sz w:val="22"/>
              </w:rPr>
              <w:t>Project review</w:t>
            </w:r>
          </w:p>
        </w:tc>
        <w:tc>
          <w:tcPr>
            <w:tcW w:w="732" w:type="pct"/>
          </w:tcPr>
          <w:p w14:paraId="2797922E" w14:textId="77777777" w:rsidR="003F349A" w:rsidRPr="00A45F14" w:rsidRDefault="003F349A" w:rsidP="00472751">
            <w:pPr>
              <w:widowControl w:val="0"/>
              <w:numPr>
                <w:ilvl w:val="0"/>
                <w:numId w:val="0"/>
              </w:numPr>
              <w:spacing w:before="0" w:beforeAutospacing="0" w:after="0"/>
              <w:rPr>
                <w:sz w:val="22"/>
              </w:rPr>
            </w:pPr>
            <w:r w:rsidRPr="00A45F14">
              <w:rPr>
                <w:sz w:val="22"/>
              </w:rPr>
              <w:t>A design change was made, including a change in the location and volume of the infrastructure due to unforeseen obstacles during construction.</w:t>
            </w:r>
          </w:p>
        </w:tc>
        <w:tc>
          <w:tcPr>
            <w:tcW w:w="547" w:type="pct"/>
          </w:tcPr>
          <w:p w14:paraId="7CCFAD46" w14:textId="77777777" w:rsidR="003F349A" w:rsidRPr="00A45F14" w:rsidRDefault="003F349A" w:rsidP="00472751">
            <w:pPr>
              <w:widowControl w:val="0"/>
              <w:numPr>
                <w:ilvl w:val="0"/>
                <w:numId w:val="0"/>
              </w:numPr>
              <w:spacing w:before="0" w:beforeAutospacing="0" w:after="0"/>
              <w:rPr>
                <w:sz w:val="22"/>
              </w:rPr>
            </w:pPr>
            <w:r w:rsidRPr="00A45F14">
              <w:rPr>
                <w:sz w:val="22"/>
              </w:rPr>
              <w:t>at the precinct</w:t>
            </w:r>
          </w:p>
        </w:tc>
        <w:tc>
          <w:tcPr>
            <w:tcW w:w="660" w:type="pct"/>
            <w:gridSpan w:val="2"/>
          </w:tcPr>
          <w:p w14:paraId="463749F8" w14:textId="77777777" w:rsidR="003F349A" w:rsidRPr="00A45F14" w:rsidRDefault="003F349A" w:rsidP="00472751">
            <w:pPr>
              <w:widowControl w:val="0"/>
              <w:numPr>
                <w:ilvl w:val="0"/>
                <w:numId w:val="0"/>
              </w:numPr>
              <w:spacing w:before="0" w:beforeAutospacing="0" w:after="0"/>
              <w:rPr>
                <w:sz w:val="22"/>
              </w:rPr>
            </w:pPr>
            <w:r w:rsidRPr="00A45F14">
              <w:rPr>
                <w:sz w:val="22"/>
              </w:rPr>
              <w:t>Document review</w:t>
            </w:r>
          </w:p>
        </w:tc>
        <w:tc>
          <w:tcPr>
            <w:tcW w:w="595" w:type="pct"/>
            <w:gridSpan w:val="2"/>
          </w:tcPr>
          <w:p w14:paraId="521D8C87" w14:textId="77777777" w:rsidR="003F349A" w:rsidRPr="00A45F14" w:rsidRDefault="003F349A" w:rsidP="00472751">
            <w:pPr>
              <w:widowControl w:val="0"/>
              <w:numPr>
                <w:ilvl w:val="0"/>
                <w:numId w:val="0"/>
              </w:numPr>
              <w:spacing w:before="0" w:beforeAutospacing="0" w:after="0"/>
              <w:rPr>
                <w:sz w:val="22"/>
              </w:rPr>
            </w:pPr>
            <w:r w:rsidRPr="00A45F14">
              <w:rPr>
                <w:sz w:val="22"/>
              </w:rPr>
              <w:t>monthly throughout the construction period</w:t>
            </w:r>
          </w:p>
        </w:tc>
        <w:tc>
          <w:tcPr>
            <w:tcW w:w="584" w:type="pct"/>
          </w:tcPr>
          <w:p w14:paraId="52A5044A" w14:textId="77777777" w:rsidR="003F349A" w:rsidRPr="00A45F14" w:rsidRDefault="003F349A" w:rsidP="00472751">
            <w:pPr>
              <w:widowControl w:val="0"/>
              <w:numPr>
                <w:ilvl w:val="0"/>
                <w:numId w:val="0"/>
              </w:numPr>
              <w:spacing w:before="0" w:beforeAutospacing="0" w:after="0"/>
              <w:rPr>
                <w:sz w:val="22"/>
              </w:rPr>
            </w:pPr>
            <w:r w:rsidRPr="00A45F14">
              <w:rPr>
                <w:sz w:val="22"/>
              </w:rPr>
              <w:t>To monitor the use of newly included lands in the project, their ownership status, and the existence of community land use agreements</w:t>
            </w:r>
          </w:p>
        </w:tc>
        <w:tc>
          <w:tcPr>
            <w:tcW w:w="585" w:type="pct"/>
            <w:gridSpan w:val="2"/>
          </w:tcPr>
          <w:p w14:paraId="1FA25E48" w14:textId="77777777" w:rsidR="003F349A" w:rsidRPr="00A45F14" w:rsidRDefault="003F349A" w:rsidP="00472751">
            <w:pPr>
              <w:widowControl w:val="0"/>
              <w:numPr>
                <w:ilvl w:val="0"/>
                <w:numId w:val="0"/>
              </w:numPr>
              <w:spacing w:before="0" w:beforeAutospacing="0" w:after="0"/>
              <w:rPr>
                <w:sz w:val="22"/>
              </w:rPr>
            </w:pPr>
            <w:r w:rsidRPr="00A45F14">
              <w:rPr>
                <w:sz w:val="22"/>
              </w:rPr>
              <w:t>Included in the program in the budget</w:t>
            </w:r>
          </w:p>
        </w:tc>
        <w:tc>
          <w:tcPr>
            <w:tcW w:w="621" w:type="pct"/>
            <w:gridSpan w:val="2"/>
          </w:tcPr>
          <w:p w14:paraId="3307AA01" w14:textId="61125185" w:rsidR="003F349A" w:rsidRPr="00A45F14" w:rsidRDefault="003F349A" w:rsidP="00472751">
            <w:pPr>
              <w:widowControl w:val="0"/>
              <w:numPr>
                <w:ilvl w:val="0"/>
                <w:numId w:val="0"/>
              </w:numPr>
              <w:spacing w:before="0" w:beforeAutospacing="0" w:after="0"/>
              <w:rPr>
                <w:sz w:val="22"/>
              </w:rPr>
            </w:pPr>
            <w:r w:rsidRPr="00A45F14">
              <w:rPr>
                <w:sz w:val="22"/>
              </w:rPr>
              <w:t xml:space="preserve">PIU </w:t>
            </w:r>
            <w:r w:rsidR="00371589" w:rsidRPr="00A45F14">
              <w:rPr>
                <w:sz w:val="22"/>
              </w:rPr>
              <w:t>(</w:t>
            </w:r>
            <w:r w:rsidRPr="00A45F14">
              <w:rPr>
                <w:sz w:val="22"/>
              </w:rPr>
              <w:t>thr</w:t>
            </w:r>
            <w:r w:rsidR="00371589" w:rsidRPr="00A45F14">
              <w:rPr>
                <w:sz w:val="22"/>
              </w:rPr>
              <w:t>ough the supervising consultant</w:t>
            </w:r>
            <w:r w:rsidRPr="00A45F14">
              <w:rPr>
                <w:sz w:val="22"/>
              </w:rPr>
              <w:t>)</w:t>
            </w:r>
          </w:p>
          <w:p w14:paraId="4811A488" w14:textId="77777777" w:rsidR="003F349A" w:rsidRPr="00A45F14" w:rsidRDefault="003F349A" w:rsidP="00472751">
            <w:pPr>
              <w:widowControl w:val="0"/>
              <w:numPr>
                <w:ilvl w:val="0"/>
                <w:numId w:val="0"/>
              </w:numPr>
              <w:spacing w:before="0" w:beforeAutospacing="0" w:after="0"/>
              <w:rPr>
                <w:sz w:val="22"/>
              </w:rPr>
            </w:pPr>
          </w:p>
        </w:tc>
      </w:tr>
      <w:tr w:rsidR="00130AC3" w:rsidRPr="00A45F14" w14:paraId="050E9653" w14:textId="77777777" w:rsidTr="00DD592E">
        <w:trPr>
          <w:trHeight w:val="395"/>
          <w:jc w:val="center"/>
        </w:trPr>
        <w:tc>
          <w:tcPr>
            <w:tcW w:w="5000" w:type="pct"/>
            <w:gridSpan w:val="12"/>
            <w:shd w:val="clear" w:color="auto" w:fill="DBE5F1" w:themeFill="accent1" w:themeFillTint="33"/>
          </w:tcPr>
          <w:p w14:paraId="5C069EFF" w14:textId="77777777" w:rsidR="003F349A" w:rsidRPr="00A45F14" w:rsidRDefault="003F349A" w:rsidP="00472751">
            <w:pPr>
              <w:widowControl w:val="0"/>
              <w:numPr>
                <w:ilvl w:val="0"/>
                <w:numId w:val="0"/>
              </w:numPr>
              <w:spacing w:before="0" w:beforeAutospacing="0" w:after="0"/>
              <w:rPr>
                <w:b/>
                <w:sz w:val="22"/>
              </w:rPr>
            </w:pPr>
            <w:r w:rsidRPr="00A45F14">
              <w:rPr>
                <w:b/>
                <w:sz w:val="22"/>
              </w:rPr>
              <w:t>OPERATION PHASE</w:t>
            </w:r>
          </w:p>
        </w:tc>
      </w:tr>
      <w:tr w:rsidR="003102FA" w:rsidRPr="00A45F14" w14:paraId="1CE98816" w14:textId="77777777" w:rsidTr="00DD592E">
        <w:trPr>
          <w:trHeight w:val="332"/>
          <w:jc w:val="center"/>
        </w:trPr>
        <w:tc>
          <w:tcPr>
            <w:tcW w:w="677" w:type="pct"/>
          </w:tcPr>
          <w:p w14:paraId="1BA9A108" w14:textId="77777777" w:rsidR="003F349A" w:rsidRPr="00A45F14" w:rsidRDefault="003F349A" w:rsidP="00472751">
            <w:pPr>
              <w:widowControl w:val="0"/>
              <w:numPr>
                <w:ilvl w:val="0"/>
                <w:numId w:val="0"/>
              </w:numPr>
              <w:spacing w:before="0" w:beforeAutospacing="0" w:after="0"/>
              <w:rPr>
                <w:sz w:val="22"/>
              </w:rPr>
            </w:pPr>
            <w:r w:rsidRPr="00A45F14">
              <w:rPr>
                <w:sz w:val="22"/>
              </w:rPr>
              <w:t>Irrigation water quality</w:t>
            </w:r>
          </w:p>
        </w:tc>
        <w:tc>
          <w:tcPr>
            <w:tcW w:w="732" w:type="pct"/>
          </w:tcPr>
          <w:p w14:paraId="55937032"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From the canal taken water chemical analysis </w:t>
            </w:r>
          </w:p>
          <w:p w14:paraId="14440229" w14:textId="77777777" w:rsidR="003F349A" w:rsidRPr="00A45F14" w:rsidRDefault="003F349A" w:rsidP="00472751">
            <w:pPr>
              <w:widowControl w:val="0"/>
              <w:numPr>
                <w:ilvl w:val="0"/>
                <w:numId w:val="0"/>
              </w:numPr>
              <w:spacing w:before="0" w:beforeAutospacing="0" w:after="0"/>
              <w:rPr>
                <w:sz w:val="22"/>
              </w:rPr>
            </w:pPr>
          </w:p>
        </w:tc>
        <w:tc>
          <w:tcPr>
            <w:tcW w:w="547" w:type="pct"/>
          </w:tcPr>
          <w:p w14:paraId="1013AA20" w14:textId="77777777" w:rsidR="003F349A" w:rsidRPr="00A45F14" w:rsidRDefault="003F349A" w:rsidP="00472751">
            <w:pPr>
              <w:widowControl w:val="0"/>
              <w:numPr>
                <w:ilvl w:val="0"/>
                <w:numId w:val="0"/>
              </w:numPr>
              <w:spacing w:before="0" w:beforeAutospacing="0" w:after="0"/>
              <w:rPr>
                <w:sz w:val="22"/>
              </w:rPr>
            </w:pPr>
            <w:r w:rsidRPr="00A45F14">
              <w:rPr>
                <w:sz w:val="22"/>
              </w:rPr>
              <w:t>Along the entire length of the river</w:t>
            </w:r>
          </w:p>
        </w:tc>
        <w:tc>
          <w:tcPr>
            <w:tcW w:w="660" w:type="pct"/>
            <w:gridSpan w:val="2"/>
          </w:tcPr>
          <w:p w14:paraId="5D724F30" w14:textId="77777777" w:rsidR="003F349A" w:rsidRPr="00A45F14" w:rsidRDefault="003F349A" w:rsidP="00472751">
            <w:pPr>
              <w:widowControl w:val="0"/>
              <w:numPr>
                <w:ilvl w:val="0"/>
                <w:numId w:val="0"/>
              </w:numPr>
              <w:spacing w:before="0" w:beforeAutospacing="0" w:after="0"/>
              <w:rPr>
                <w:sz w:val="22"/>
              </w:rPr>
            </w:pPr>
            <w:r w:rsidRPr="00A45F14">
              <w:rPr>
                <w:sz w:val="22"/>
              </w:rPr>
              <w:t>Document review</w:t>
            </w:r>
          </w:p>
        </w:tc>
        <w:tc>
          <w:tcPr>
            <w:tcW w:w="595" w:type="pct"/>
            <w:gridSpan w:val="2"/>
          </w:tcPr>
          <w:p w14:paraId="0554BBCF" w14:textId="77777777" w:rsidR="003F349A" w:rsidRPr="00A45F14" w:rsidRDefault="003F349A" w:rsidP="00472751">
            <w:pPr>
              <w:widowControl w:val="0"/>
              <w:numPr>
                <w:ilvl w:val="0"/>
                <w:numId w:val="0"/>
              </w:numPr>
              <w:spacing w:before="0" w:beforeAutospacing="0" w:after="0"/>
              <w:rPr>
                <w:sz w:val="22"/>
              </w:rPr>
            </w:pPr>
            <w:r w:rsidRPr="00A45F14">
              <w:rPr>
                <w:sz w:val="22"/>
              </w:rPr>
              <w:t>Irrigation water number unusual color , smell , etc. characteristics to discover in case</w:t>
            </w:r>
          </w:p>
        </w:tc>
        <w:tc>
          <w:tcPr>
            <w:tcW w:w="584" w:type="pct"/>
          </w:tcPr>
          <w:p w14:paraId="48024DBE" w14:textId="77777777" w:rsidR="00371589" w:rsidRPr="00A45F14" w:rsidRDefault="003F349A" w:rsidP="00472751">
            <w:pPr>
              <w:widowControl w:val="0"/>
              <w:numPr>
                <w:ilvl w:val="0"/>
                <w:numId w:val="0"/>
              </w:numPr>
              <w:spacing w:before="0" w:beforeAutospacing="0" w:after="0"/>
              <w:rPr>
                <w:sz w:val="22"/>
              </w:rPr>
            </w:pPr>
            <w:r w:rsidRPr="00A45F14">
              <w:rPr>
                <w:sz w:val="22"/>
              </w:rPr>
              <w:t>The</w:t>
            </w:r>
            <w:r w:rsidR="00371589" w:rsidRPr="00A45F14">
              <w:rPr>
                <w:sz w:val="22"/>
              </w:rPr>
              <w:t xml:space="preserve"> soil , gravel waters and crops</w:t>
            </w:r>
          </w:p>
          <w:p w14:paraId="38BDB73B" w14:textId="1B6D3D55" w:rsidR="003F349A" w:rsidRPr="00A45F14" w:rsidRDefault="003F349A" w:rsidP="00472751">
            <w:pPr>
              <w:widowControl w:val="0"/>
              <w:numPr>
                <w:ilvl w:val="0"/>
                <w:numId w:val="0"/>
              </w:numPr>
              <w:spacing w:before="0" w:beforeAutospacing="0" w:after="0"/>
              <w:rPr>
                <w:sz w:val="22"/>
              </w:rPr>
            </w:pPr>
            <w:r w:rsidRPr="00A45F14">
              <w:rPr>
                <w:sz w:val="22"/>
              </w:rPr>
              <w:t>possible dangerous from pollution to protect for the purpose</w:t>
            </w:r>
          </w:p>
        </w:tc>
        <w:tc>
          <w:tcPr>
            <w:tcW w:w="585" w:type="pct"/>
            <w:gridSpan w:val="2"/>
          </w:tcPr>
          <w:p w14:paraId="612B144B" w14:textId="77777777" w:rsidR="003F349A" w:rsidRPr="00A45F14" w:rsidRDefault="003F349A" w:rsidP="00472751">
            <w:pPr>
              <w:widowControl w:val="0"/>
              <w:numPr>
                <w:ilvl w:val="0"/>
                <w:numId w:val="0"/>
              </w:numPr>
              <w:spacing w:before="0" w:beforeAutospacing="0" w:after="0"/>
              <w:rPr>
                <w:sz w:val="22"/>
              </w:rPr>
            </w:pPr>
            <w:r w:rsidRPr="00A45F14">
              <w:rPr>
                <w:sz w:val="22"/>
              </w:rPr>
              <w:t>Current expenditure of water utilities</w:t>
            </w:r>
          </w:p>
        </w:tc>
        <w:tc>
          <w:tcPr>
            <w:tcW w:w="621" w:type="pct"/>
            <w:gridSpan w:val="2"/>
          </w:tcPr>
          <w:p w14:paraId="4CB6747C" w14:textId="77777777" w:rsidR="003F349A" w:rsidRPr="00A45F14" w:rsidRDefault="003F349A" w:rsidP="00472751">
            <w:pPr>
              <w:widowControl w:val="0"/>
              <w:numPr>
                <w:ilvl w:val="0"/>
                <w:numId w:val="0"/>
              </w:numPr>
              <w:spacing w:before="0" w:beforeAutospacing="0" w:after="0"/>
              <w:rPr>
                <w:sz w:val="22"/>
              </w:rPr>
            </w:pPr>
            <w:r w:rsidRPr="00A45F14">
              <w:rPr>
                <w:sz w:val="22"/>
              </w:rPr>
              <w:t>Waterworks</w:t>
            </w:r>
          </w:p>
          <w:p w14:paraId="0E9FA0D3" w14:textId="77777777" w:rsidR="003F349A" w:rsidRPr="00A45F14" w:rsidRDefault="003F349A" w:rsidP="00472751">
            <w:pPr>
              <w:widowControl w:val="0"/>
              <w:numPr>
                <w:ilvl w:val="0"/>
                <w:numId w:val="0"/>
              </w:numPr>
              <w:spacing w:before="0" w:beforeAutospacing="0" w:after="0"/>
              <w:rPr>
                <w:sz w:val="22"/>
              </w:rPr>
            </w:pPr>
            <w:r w:rsidRPr="00A45F14">
              <w:rPr>
                <w:sz w:val="22"/>
              </w:rPr>
              <w:t>Environmental Protection and Subsoil Inspection Body</w:t>
            </w:r>
          </w:p>
        </w:tc>
      </w:tr>
      <w:tr w:rsidR="003102FA" w:rsidRPr="00A45F14" w14:paraId="18D474F7" w14:textId="77777777" w:rsidTr="00DD592E">
        <w:trPr>
          <w:trHeight w:val="332"/>
          <w:jc w:val="center"/>
        </w:trPr>
        <w:tc>
          <w:tcPr>
            <w:tcW w:w="677" w:type="pct"/>
          </w:tcPr>
          <w:p w14:paraId="461667C5" w14:textId="77777777" w:rsidR="003F349A" w:rsidRPr="00A45F14" w:rsidRDefault="003F349A" w:rsidP="00472751">
            <w:pPr>
              <w:widowControl w:val="0"/>
              <w:numPr>
                <w:ilvl w:val="0"/>
                <w:numId w:val="0"/>
              </w:numPr>
              <w:spacing w:before="0" w:beforeAutospacing="0" w:after="0"/>
              <w:rPr>
                <w:sz w:val="22"/>
              </w:rPr>
            </w:pPr>
            <w:r w:rsidRPr="00A45F14">
              <w:rPr>
                <w:sz w:val="22"/>
              </w:rPr>
              <w:lastRenderedPageBreak/>
              <w:t xml:space="preserve">Technical condition of restored canals </w:t>
            </w:r>
          </w:p>
        </w:tc>
        <w:tc>
          <w:tcPr>
            <w:tcW w:w="732" w:type="pct"/>
          </w:tcPr>
          <w:p w14:paraId="3A9DE5B4" w14:textId="77777777" w:rsidR="00000771" w:rsidRPr="00A45F14" w:rsidRDefault="003F349A" w:rsidP="00472751">
            <w:pPr>
              <w:widowControl w:val="0"/>
              <w:numPr>
                <w:ilvl w:val="0"/>
                <w:numId w:val="0"/>
              </w:numPr>
              <w:spacing w:before="0" w:beforeAutospacing="0" w:after="0"/>
              <w:rPr>
                <w:sz w:val="22"/>
              </w:rPr>
            </w:pPr>
            <w:r w:rsidRPr="00A45F14">
              <w:rPr>
                <w:sz w:val="22"/>
              </w:rPr>
              <w:t xml:space="preserve">the canals clogged are not with silt and </w:t>
            </w:r>
            <w:r w:rsidR="00371589" w:rsidRPr="00A45F14">
              <w:rPr>
                <w:sz w:val="22"/>
              </w:rPr>
              <w:t>with garbage</w:t>
            </w:r>
            <w:r w:rsidRPr="00A45F14">
              <w:rPr>
                <w:sz w:val="22"/>
              </w:rPr>
              <w:t>,</w:t>
            </w:r>
            <w:r w:rsidR="00000771" w:rsidRPr="00A45F14">
              <w:rPr>
                <w:sz w:val="22"/>
              </w:rPr>
              <w:t xml:space="preserve"> </w:t>
            </w:r>
            <w:r w:rsidRPr="00A45F14">
              <w:rPr>
                <w:sz w:val="22"/>
              </w:rPr>
              <w:t xml:space="preserve">water the story damaged not and there is no overflow / overflow visible is </w:t>
            </w:r>
          </w:p>
          <w:p w14:paraId="2A8C41C2" w14:textId="01F8A350" w:rsidR="003F349A" w:rsidRPr="00A45F14" w:rsidRDefault="003F349A" w:rsidP="00472751">
            <w:pPr>
              <w:widowControl w:val="0"/>
              <w:numPr>
                <w:ilvl w:val="0"/>
                <w:numId w:val="0"/>
              </w:numPr>
              <w:spacing w:before="0" w:beforeAutospacing="0" w:after="0"/>
              <w:rPr>
                <w:sz w:val="22"/>
              </w:rPr>
            </w:pPr>
            <w:r w:rsidRPr="00A45F14">
              <w:rPr>
                <w:sz w:val="22"/>
              </w:rPr>
              <w:t>there is no illegal water use</w:t>
            </w:r>
          </w:p>
        </w:tc>
        <w:tc>
          <w:tcPr>
            <w:tcW w:w="547" w:type="pct"/>
          </w:tcPr>
          <w:p w14:paraId="61C36D24" w14:textId="77777777" w:rsidR="003F349A" w:rsidRPr="00A45F14" w:rsidRDefault="003F349A" w:rsidP="00472751">
            <w:pPr>
              <w:widowControl w:val="0"/>
              <w:numPr>
                <w:ilvl w:val="0"/>
                <w:numId w:val="0"/>
              </w:numPr>
              <w:spacing w:before="0" w:beforeAutospacing="0" w:after="0"/>
              <w:rPr>
                <w:sz w:val="22"/>
              </w:rPr>
            </w:pPr>
            <w:r w:rsidRPr="00A45F14">
              <w:rPr>
                <w:sz w:val="22"/>
              </w:rPr>
              <w:t>Along the entire length of the river</w:t>
            </w:r>
          </w:p>
        </w:tc>
        <w:tc>
          <w:tcPr>
            <w:tcW w:w="660" w:type="pct"/>
            <w:gridSpan w:val="2"/>
          </w:tcPr>
          <w:p w14:paraId="213EEABA" w14:textId="77777777" w:rsidR="003F349A" w:rsidRPr="00A45F14" w:rsidRDefault="003F349A" w:rsidP="00472751">
            <w:pPr>
              <w:widowControl w:val="0"/>
              <w:numPr>
                <w:ilvl w:val="0"/>
                <w:numId w:val="0"/>
              </w:numPr>
              <w:spacing w:before="0" w:beforeAutospacing="0" w:after="0"/>
              <w:rPr>
                <w:sz w:val="22"/>
              </w:rPr>
            </w:pPr>
          </w:p>
          <w:p w14:paraId="05BFA396" w14:textId="77777777" w:rsidR="003F349A" w:rsidRPr="00A45F14" w:rsidRDefault="003F349A" w:rsidP="00472751">
            <w:pPr>
              <w:widowControl w:val="0"/>
              <w:numPr>
                <w:ilvl w:val="0"/>
                <w:numId w:val="0"/>
              </w:numPr>
              <w:spacing w:before="0" w:beforeAutospacing="0" w:after="0"/>
              <w:rPr>
                <w:sz w:val="22"/>
              </w:rPr>
            </w:pPr>
            <w:r w:rsidRPr="00A45F14">
              <w:rPr>
                <w:sz w:val="22"/>
              </w:rPr>
              <w:t>Visual inspection</w:t>
            </w:r>
          </w:p>
        </w:tc>
        <w:tc>
          <w:tcPr>
            <w:tcW w:w="595" w:type="pct"/>
            <w:gridSpan w:val="2"/>
          </w:tcPr>
          <w:p w14:paraId="23F365F2" w14:textId="77777777" w:rsidR="003F349A" w:rsidRPr="00A45F14" w:rsidRDefault="003F349A" w:rsidP="00472751">
            <w:pPr>
              <w:widowControl w:val="0"/>
              <w:numPr>
                <w:ilvl w:val="0"/>
                <w:numId w:val="0"/>
              </w:numPr>
              <w:spacing w:before="0" w:beforeAutospacing="0" w:after="0"/>
              <w:rPr>
                <w:sz w:val="22"/>
              </w:rPr>
            </w:pPr>
            <w:r w:rsidRPr="00A45F14">
              <w:rPr>
                <w:sz w:val="22"/>
              </w:rPr>
              <w:t>Seasonal cleaning of canals should be part of canal operations. The sludge and waste generated after cleaning should be transported to an appropriate disposal site.</w:t>
            </w:r>
          </w:p>
        </w:tc>
        <w:tc>
          <w:tcPr>
            <w:tcW w:w="584" w:type="pct"/>
          </w:tcPr>
          <w:p w14:paraId="4B9AAE15" w14:textId="77777777" w:rsidR="003F349A" w:rsidRPr="00A45F14" w:rsidRDefault="003F349A" w:rsidP="00472751">
            <w:pPr>
              <w:widowControl w:val="0"/>
              <w:numPr>
                <w:ilvl w:val="0"/>
                <w:numId w:val="0"/>
              </w:numPr>
              <w:spacing w:before="0" w:beforeAutospacing="0" w:after="0"/>
              <w:rPr>
                <w:sz w:val="22"/>
              </w:rPr>
            </w:pPr>
            <w:r w:rsidRPr="00A45F14">
              <w:rPr>
                <w:sz w:val="22"/>
              </w:rPr>
              <w:t>In order to ensure the uninterrupted operation of renewable water resources</w:t>
            </w:r>
          </w:p>
        </w:tc>
        <w:tc>
          <w:tcPr>
            <w:tcW w:w="585" w:type="pct"/>
            <w:gridSpan w:val="2"/>
          </w:tcPr>
          <w:p w14:paraId="08154C2D" w14:textId="77777777" w:rsidR="003F349A" w:rsidRPr="00A45F14" w:rsidRDefault="003F349A" w:rsidP="00472751">
            <w:pPr>
              <w:widowControl w:val="0"/>
              <w:numPr>
                <w:ilvl w:val="0"/>
                <w:numId w:val="0"/>
              </w:numPr>
              <w:spacing w:before="0" w:beforeAutospacing="0" w:after="0"/>
              <w:rPr>
                <w:sz w:val="22"/>
              </w:rPr>
            </w:pPr>
            <w:r w:rsidRPr="00A45F14">
              <w:rPr>
                <w:sz w:val="22"/>
              </w:rPr>
              <w:t>Annual budget of water utilities</w:t>
            </w:r>
          </w:p>
        </w:tc>
        <w:tc>
          <w:tcPr>
            <w:tcW w:w="621" w:type="pct"/>
            <w:gridSpan w:val="2"/>
          </w:tcPr>
          <w:p w14:paraId="34180715" w14:textId="77777777" w:rsidR="003F349A" w:rsidRPr="00A45F14" w:rsidRDefault="003F349A" w:rsidP="00472751">
            <w:pPr>
              <w:widowControl w:val="0"/>
              <w:numPr>
                <w:ilvl w:val="0"/>
                <w:numId w:val="0"/>
              </w:numPr>
              <w:spacing w:before="0" w:beforeAutospacing="0" w:after="0"/>
              <w:rPr>
                <w:sz w:val="22"/>
              </w:rPr>
            </w:pPr>
            <w:r w:rsidRPr="00A45F14">
              <w:rPr>
                <w:sz w:val="22"/>
              </w:rPr>
              <w:t>Waterworks</w:t>
            </w:r>
          </w:p>
        </w:tc>
      </w:tr>
      <w:tr w:rsidR="003102FA" w:rsidRPr="00A45F14" w14:paraId="03A0ED2E" w14:textId="77777777" w:rsidTr="00DD592E">
        <w:trPr>
          <w:trHeight w:val="332"/>
          <w:jc w:val="center"/>
        </w:trPr>
        <w:tc>
          <w:tcPr>
            <w:tcW w:w="677" w:type="pct"/>
          </w:tcPr>
          <w:p w14:paraId="2997F462" w14:textId="77777777" w:rsidR="003F349A" w:rsidRPr="00A45F14" w:rsidRDefault="003F349A" w:rsidP="00472751">
            <w:pPr>
              <w:widowControl w:val="0"/>
              <w:numPr>
                <w:ilvl w:val="0"/>
                <w:numId w:val="0"/>
              </w:numPr>
              <w:spacing w:before="0" w:beforeAutospacing="0" w:after="0"/>
              <w:rPr>
                <w:sz w:val="22"/>
              </w:rPr>
            </w:pPr>
            <w:r w:rsidRPr="00A45F14">
              <w:rPr>
                <w:sz w:val="22"/>
              </w:rPr>
              <w:t>Garbage accumulated from canal cleaning</w:t>
            </w:r>
          </w:p>
        </w:tc>
        <w:tc>
          <w:tcPr>
            <w:tcW w:w="732" w:type="pct"/>
          </w:tcPr>
          <w:p w14:paraId="45872679" w14:textId="77777777" w:rsidR="003F349A" w:rsidRPr="00A45F14" w:rsidRDefault="003F349A" w:rsidP="00472751">
            <w:pPr>
              <w:widowControl w:val="0"/>
              <w:numPr>
                <w:ilvl w:val="0"/>
                <w:numId w:val="0"/>
              </w:numPr>
              <w:spacing w:before="0" w:beforeAutospacing="0" w:after="0"/>
              <w:rPr>
                <w:sz w:val="22"/>
              </w:rPr>
            </w:pPr>
            <w:r w:rsidRPr="00A45F14">
              <w:rPr>
                <w:sz w:val="22"/>
              </w:rPr>
              <w:t>Temporary storage of waste in designated areas,</w:t>
            </w:r>
          </w:p>
          <w:p w14:paraId="6CDBC5BF"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Transportation of waste to officially designated locations in </w:t>
            </w:r>
            <w:proofErr w:type="spellStart"/>
            <w:r w:rsidRPr="00A45F14">
              <w:rPr>
                <w:sz w:val="22"/>
              </w:rPr>
              <w:t>Shamanak</w:t>
            </w:r>
            <w:proofErr w:type="spellEnd"/>
          </w:p>
        </w:tc>
        <w:tc>
          <w:tcPr>
            <w:tcW w:w="547" w:type="pct"/>
          </w:tcPr>
          <w:p w14:paraId="463E2FC4" w14:textId="77777777" w:rsidR="003F349A" w:rsidRPr="00A45F14" w:rsidRDefault="003F349A" w:rsidP="00472751">
            <w:pPr>
              <w:widowControl w:val="0"/>
              <w:numPr>
                <w:ilvl w:val="0"/>
                <w:numId w:val="0"/>
              </w:numPr>
              <w:spacing w:before="0" w:beforeAutospacing="0" w:after="0"/>
              <w:rPr>
                <w:sz w:val="22"/>
              </w:rPr>
            </w:pPr>
            <w:r w:rsidRPr="00A45F14">
              <w:rPr>
                <w:sz w:val="22"/>
              </w:rPr>
              <w:t>Along the entire length of the river</w:t>
            </w:r>
          </w:p>
          <w:p w14:paraId="5ABB43F3" w14:textId="77777777" w:rsidR="003F349A" w:rsidRPr="00A45F14" w:rsidRDefault="003F349A" w:rsidP="00472751">
            <w:pPr>
              <w:widowControl w:val="0"/>
              <w:numPr>
                <w:ilvl w:val="0"/>
                <w:numId w:val="0"/>
              </w:numPr>
              <w:spacing w:before="0" w:beforeAutospacing="0" w:after="0"/>
              <w:rPr>
                <w:sz w:val="22"/>
              </w:rPr>
            </w:pPr>
            <w:r w:rsidRPr="00A45F14">
              <w:rPr>
                <w:sz w:val="22"/>
              </w:rPr>
              <w:t>Waste disposal site</w:t>
            </w:r>
          </w:p>
        </w:tc>
        <w:tc>
          <w:tcPr>
            <w:tcW w:w="660" w:type="pct"/>
            <w:gridSpan w:val="2"/>
          </w:tcPr>
          <w:p w14:paraId="5D2AA1A2" w14:textId="77777777" w:rsidR="003F349A" w:rsidRPr="00A45F14" w:rsidRDefault="003F349A" w:rsidP="00472751">
            <w:pPr>
              <w:widowControl w:val="0"/>
              <w:numPr>
                <w:ilvl w:val="0"/>
                <w:numId w:val="0"/>
              </w:numPr>
              <w:spacing w:before="0" w:beforeAutospacing="0" w:after="0"/>
              <w:rPr>
                <w:sz w:val="22"/>
              </w:rPr>
            </w:pPr>
          </w:p>
          <w:p w14:paraId="4787B452" w14:textId="77777777" w:rsidR="003F349A" w:rsidRPr="00A45F14" w:rsidRDefault="003F349A" w:rsidP="00472751">
            <w:pPr>
              <w:widowControl w:val="0"/>
              <w:numPr>
                <w:ilvl w:val="0"/>
                <w:numId w:val="0"/>
              </w:numPr>
              <w:spacing w:before="0" w:beforeAutospacing="0" w:after="0"/>
              <w:rPr>
                <w:sz w:val="22"/>
              </w:rPr>
            </w:pPr>
            <w:r w:rsidRPr="00A45F14">
              <w:rPr>
                <w:sz w:val="22"/>
              </w:rPr>
              <w:t>Action control</w:t>
            </w:r>
          </w:p>
        </w:tc>
        <w:tc>
          <w:tcPr>
            <w:tcW w:w="595" w:type="pct"/>
            <w:gridSpan w:val="2"/>
          </w:tcPr>
          <w:p w14:paraId="3C1D79EB" w14:textId="77777777" w:rsidR="003F349A" w:rsidRPr="00A45F14" w:rsidRDefault="003F349A" w:rsidP="00472751">
            <w:pPr>
              <w:widowControl w:val="0"/>
              <w:numPr>
                <w:ilvl w:val="0"/>
                <w:numId w:val="0"/>
              </w:numPr>
              <w:spacing w:before="0" w:beforeAutospacing="0" w:after="0"/>
              <w:rPr>
                <w:sz w:val="22"/>
              </w:rPr>
            </w:pPr>
            <w:r w:rsidRPr="00A45F14">
              <w:rPr>
                <w:sz w:val="22"/>
              </w:rPr>
              <w:t>Twice a year: in spring and autumn</w:t>
            </w:r>
          </w:p>
        </w:tc>
        <w:tc>
          <w:tcPr>
            <w:tcW w:w="584" w:type="pct"/>
          </w:tcPr>
          <w:p w14:paraId="51DAF4D3" w14:textId="77777777" w:rsidR="003F349A" w:rsidRPr="00A45F14" w:rsidRDefault="003F349A" w:rsidP="00472751">
            <w:pPr>
              <w:widowControl w:val="0"/>
              <w:numPr>
                <w:ilvl w:val="0"/>
                <w:numId w:val="0"/>
              </w:numPr>
              <w:spacing w:before="0" w:beforeAutospacing="0" w:after="0"/>
              <w:rPr>
                <w:sz w:val="22"/>
              </w:rPr>
            </w:pPr>
            <w:r w:rsidRPr="00A45F14">
              <w:rPr>
                <w:sz w:val="22"/>
              </w:rPr>
              <w:t>To prevent pollution of soil, surface and groundwater</w:t>
            </w:r>
          </w:p>
          <w:p w14:paraId="57EF354B" w14:textId="77777777" w:rsidR="003F349A" w:rsidRPr="00A45F14" w:rsidRDefault="003F349A" w:rsidP="00472751">
            <w:pPr>
              <w:widowControl w:val="0"/>
              <w:numPr>
                <w:ilvl w:val="0"/>
                <w:numId w:val="0"/>
              </w:numPr>
              <w:spacing w:before="0" w:beforeAutospacing="0" w:after="0"/>
              <w:rPr>
                <w:sz w:val="22"/>
              </w:rPr>
            </w:pPr>
            <w:r w:rsidRPr="00A45F14">
              <w:rPr>
                <w:sz w:val="22"/>
              </w:rPr>
              <w:t>To maintain the aesthetic appearance of the area</w:t>
            </w:r>
          </w:p>
        </w:tc>
        <w:tc>
          <w:tcPr>
            <w:tcW w:w="585" w:type="pct"/>
            <w:gridSpan w:val="2"/>
          </w:tcPr>
          <w:p w14:paraId="0EDC54A4" w14:textId="77777777" w:rsidR="003F349A" w:rsidRPr="00A45F14" w:rsidRDefault="003F349A" w:rsidP="00472751">
            <w:pPr>
              <w:widowControl w:val="0"/>
              <w:numPr>
                <w:ilvl w:val="0"/>
                <w:numId w:val="0"/>
              </w:numPr>
              <w:spacing w:before="0" w:beforeAutospacing="0" w:after="0"/>
              <w:rPr>
                <w:sz w:val="22"/>
              </w:rPr>
            </w:pPr>
            <w:r w:rsidRPr="00A45F14">
              <w:rPr>
                <w:sz w:val="22"/>
              </w:rPr>
              <w:t>Annual budget of water utilities</w:t>
            </w:r>
          </w:p>
        </w:tc>
        <w:tc>
          <w:tcPr>
            <w:tcW w:w="621" w:type="pct"/>
            <w:gridSpan w:val="2"/>
          </w:tcPr>
          <w:p w14:paraId="35A7DB9D" w14:textId="77777777" w:rsidR="003F349A" w:rsidRPr="00A45F14" w:rsidRDefault="003F349A" w:rsidP="00472751">
            <w:pPr>
              <w:widowControl w:val="0"/>
              <w:numPr>
                <w:ilvl w:val="0"/>
                <w:numId w:val="0"/>
              </w:numPr>
              <w:spacing w:before="0" w:beforeAutospacing="0" w:after="0"/>
              <w:rPr>
                <w:sz w:val="22"/>
              </w:rPr>
            </w:pPr>
            <w:r w:rsidRPr="00A45F14">
              <w:rPr>
                <w:sz w:val="22"/>
              </w:rPr>
              <w:t>Waterworks</w:t>
            </w:r>
          </w:p>
        </w:tc>
      </w:tr>
      <w:tr w:rsidR="003102FA" w:rsidRPr="00A45F14" w14:paraId="11661696" w14:textId="77777777" w:rsidTr="00DD592E">
        <w:trPr>
          <w:trHeight w:val="332"/>
          <w:jc w:val="center"/>
        </w:trPr>
        <w:tc>
          <w:tcPr>
            <w:tcW w:w="677" w:type="pct"/>
          </w:tcPr>
          <w:p w14:paraId="4FB7BAB4" w14:textId="77777777" w:rsidR="003F349A" w:rsidRPr="00A45F14" w:rsidRDefault="003F349A" w:rsidP="00472751">
            <w:pPr>
              <w:widowControl w:val="0"/>
              <w:numPr>
                <w:ilvl w:val="0"/>
                <w:numId w:val="0"/>
              </w:numPr>
              <w:spacing w:before="0" w:beforeAutospacing="0" w:after="0"/>
              <w:rPr>
                <w:sz w:val="22"/>
              </w:rPr>
            </w:pPr>
            <w:r w:rsidRPr="00A45F14">
              <w:rPr>
                <w:sz w:val="22"/>
              </w:rPr>
              <w:t xml:space="preserve">Renewable canal service in the areas pesticides application </w:t>
            </w:r>
          </w:p>
        </w:tc>
        <w:tc>
          <w:tcPr>
            <w:tcW w:w="732" w:type="pct"/>
          </w:tcPr>
          <w:p w14:paraId="56825FAF" w14:textId="77777777" w:rsidR="003F349A" w:rsidRPr="00A45F14" w:rsidRDefault="003F349A" w:rsidP="00472751">
            <w:pPr>
              <w:widowControl w:val="0"/>
              <w:numPr>
                <w:ilvl w:val="0"/>
                <w:numId w:val="0"/>
              </w:numPr>
              <w:spacing w:before="0" w:beforeAutospacing="0" w:after="0"/>
              <w:rPr>
                <w:sz w:val="22"/>
              </w:rPr>
            </w:pPr>
            <w:r w:rsidRPr="00A45F14">
              <w:rPr>
                <w:sz w:val="22"/>
              </w:rPr>
              <w:t>Water users possession are pests against to fight and pesticides management good to the experience</w:t>
            </w:r>
          </w:p>
          <w:p w14:paraId="629DA3AC" w14:textId="005CA92D" w:rsidR="003F349A" w:rsidRPr="00A45F14" w:rsidRDefault="003F349A" w:rsidP="00472751">
            <w:pPr>
              <w:widowControl w:val="0"/>
              <w:numPr>
                <w:ilvl w:val="0"/>
                <w:numId w:val="0"/>
              </w:numPr>
              <w:spacing w:before="0" w:beforeAutospacing="0" w:after="0"/>
              <w:rPr>
                <w:sz w:val="22"/>
              </w:rPr>
            </w:pPr>
            <w:r w:rsidRPr="00A45F14">
              <w:rPr>
                <w:sz w:val="22"/>
              </w:rPr>
              <w:t>Water users application are pests against complex to fight resources.</w:t>
            </w:r>
          </w:p>
        </w:tc>
        <w:tc>
          <w:tcPr>
            <w:tcW w:w="547" w:type="pct"/>
          </w:tcPr>
          <w:p w14:paraId="549CFB4A" w14:textId="77777777" w:rsidR="003F349A" w:rsidRPr="00A45F14" w:rsidRDefault="003F349A" w:rsidP="00472751">
            <w:pPr>
              <w:widowControl w:val="0"/>
              <w:numPr>
                <w:ilvl w:val="0"/>
                <w:numId w:val="0"/>
              </w:numPr>
              <w:spacing w:before="0" w:beforeAutospacing="0" w:after="0"/>
              <w:rPr>
                <w:sz w:val="22"/>
              </w:rPr>
            </w:pPr>
            <w:r w:rsidRPr="00A45F14">
              <w:rPr>
                <w:sz w:val="22"/>
              </w:rPr>
              <w:t>In the agricultural fields of the territories</w:t>
            </w:r>
          </w:p>
        </w:tc>
        <w:tc>
          <w:tcPr>
            <w:tcW w:w="660" w:type="pct"/>
            <w:gridSpan w:val="2"/>
          </w:tcPr>
          <w:p w14:paraId="25611EC0" w14:textId="77777777" w:rsidR="003F349A" w:rsidRPr="00A45F14" w:rsidRDefault="003F349A" w:rsidP="00472751">
            <w:pPr>
              <w:widowControl w:val="0"/>
              <w:numPr>
                <w:ilvl w:val="0"/>
                <w:numId w:val="0"/>
              </w:numPr>
              <w:spacing w:before="0" w:beforeAutospacing="0" w:after="0"/>
              <w:rPr>
                <w:sz w:val="22"/>
              </w:rPr>
            </w:pPr>
          </w:p>
          <w:p w14:paraId="19E56F90" w14:textId="77777777" w:rsidR="003F349A" w:rsidRPr="00A45F14" w:rsidRDefault="003F349A" w:rsidP="00472751">
            <w:pPr>
              <w:widowControl w:val="0"/>
              <w:numPr>
                <w:ilvl w:val="0"/>
                <w:numId w:val="0"/>
              </w:numPr>
              <w:spacing w:before="0" w:beforeAutospacing="0" w:after="0"/>
              <w:rPr>
                <w:sz w:val="22"/>
              </w:rPr>
            </w:pPr>
            <w:r w:rsidRPr="00A45F14">
              <w:rPr>
                <w:sz w:val="22"/>
              </w:rPr>
              <w:t>Action control</w:t>
            </w:r>
          </w:p>
        </w:tc>
        <w:tc>
          <w:tcPr>
            <w:tcW w:w="595" w:type="pct"/>
            <w:gridSpan w:val="2"/>
          </w:tcPr>
          <w:p w14:paraId="11F5A98D" w14:textId="77777777" w:rsidR="003F349A" w:rsidRPr="00A45F14" w:rsidRDefault="003F349A" w:rsidP="00472751">
            <w:pPr>
              <w:widowControl w:val="0"/>
              <w:numPr>
                <w:ilvl w:val="0"/>
                <w:numId w:val="0"/>
              </w:numPr>
              <w:spacing w:before="0" w:beforeAutospacing="0" w:after="0"/>
              <w:rPr>
                <w:sz w:val="22"/>
              </w:rPr>
            </w:pPr>
            <w:r w:rsidRPr="00A45F14">
              <w:rPr>
                <w:sz w:val="22"/>
              </w:rPr>
              <w:t>Throughout the entire operating period</w:t>
            </w:r>
          </w:p>
        </w:tc>
        <w:tc>
          <w:tcPr>
            <w:tcW w:w="584" w:type="pct"/>
          </w:tcPr>
          <w:p w14:paraId="18764F95" w14:textId="77777777" w:rsidR="003F349A" w:rsidRPr="00A45F14" w:rsidRDefault="003F349A" w:rsidP="00472751">
            <w:pPr>
              <w:widowControl w:val="0"/>
              <w:numPr>
                <w:ilvl w:val="0"/>
                <w:numId w:val="0"/>
              </w:numPr>
              <w:spacing w:before="0" w:beforeAutospacing="0" w:after="0"/>
              <w:rPr>
                <w:sz w:val="22"/>
              </w:rPr>
            </w:pPr>
            <w:r w:rsidRPr="00A45F14">
              <w:rPr>
                <w:sz w:val="22"/>
              </w:rPr>
              <w:t>To prevent soil and water pollution by pesticides</w:t>
            </w:r>
          </w:p>
          <w:p w14:paraId="0DD7B3F0" w14:textId="77777777" w:rsidR="003F349A" w:rsidRPr="00A45F14" w:rsidRDefault="003F349A" w:rsidP="00472751">
            <w:pPr>
              <w:widowControl w:val="0"/>
              <w:numPr>
                <w:ilvl w:val="0"/>
                <w:numId w:val="0"/>
              </w:numPr>
              <w:spacing w:before="0" w:beforeAutospacing="0" w:after="0"/>
              <w:rPr>
                <w:sz w:val="22"/>
              </w:rPr>
            </w:pPr>
            <w:r w:rsidRPr="00A45F14">
              <w:rPr>
                <w:sz w:val="22"/>
              </w:rPr>
              <w:t>the presence of food products containing pesticide residues and not meeting the required standards</w:t>
            </w:r>
          </w:p>
        </w:tc>
        <w:tc>
          <w:tcPr>
            <w:tcW w:w="585" w:type="pct"/>
            <w:gridSpan w:val="2"/>
          </w:tcPr>
          <w:p w14:paraId="271EC97E" w14:textId="77777777" w:rsidR="003F349A" w:rsidRPr="00A45F14" w:rsidRDefault="003F349A" w:rsidP="00472751">
            <w:pPr>
              <w:widowControl w:val="0"/>
              <w:numPr>
                <w:ilvl w:val="0"/>
                <w:numId w:val="0"/>
              </w:numPr>
              <w:spacing w:before="0" w:beforeAutospacing="0" w:after="0"/>
              <w:rPr>
                <w:sz w:val="22"/>
              </w:rPr>
            </w:pPr>
            <w:r w:rsidRPr="00A45F14">
              <w:rPr>
                <w:sz w:val="22"/>
              </w:rPr>
              <w:t>Annual budget of water utilities</w:t>
            </w:r>
          </w:p>
        </w:tc>
        <w:tc>
          <w:tcPr>
            <w:tcW w:w="621" w:type="pct"/>
            <w:gridSpan w:val="2"/>
          </w:tcPr>
          <w:p w14:paraId="6324AF4D" w14:textId="77777777" w:rsidR="003F349A" w:rsidRPr="00A45F14" w:rsidRDefault="003F349A" w:rsidP="00472751">
            <w:pPr>
              <w:widowControl w:val="0"/>
              <w:numPr>
                <w:ilvl w:val="0"/>
                <w:numId w:val="0"/>
              </w:numPr>
              <w:spacing w:before="0" w:beforeAutospacing="0" w:after="0"/>
              <w:rPr>
                <w:sz w:val="22"/>
              </w:rPr>
            </w:pPr>
            <w:r w:rsidRPr="00A45F14">
              <w:rPr>
                <w:sz w:val="22"/>
              </w:rPr>
              <w:t>Waterworks</w:t>
            </w:r>
          </w:p>
        </w:tc>
      </w:tr>
    </w:tbl>
    <w:p w14:paraId="75016FE6" w14:textId="77777777" w:rsidR="003F349A" w:rsidRPr="00A45F14" w:rsidRDefault="003F349A" w:rsidP="00FB6D6A">
      <w:pPr>
        <w:numPr>
          <w:ilvl w:val="0"/>
          <w:numId w:val="0"/>
        </w:numPr>
        <w:rPr>
          <w:szCs w:val="24"/>
        </w:rPr>
        <w:sectPr w:rsidR="003F349A" w:rsidRPr="00A45F14" w:rsidSect="00FE5711">
          <w:pgSz w:w="16840" w:h="11907" w:orient="landscape" w:code="9"/>
          <w:pgMar w:top="993" w:right="993" w:bottom="850" w:left="993" w:header="720" w:footer="720" w:gutter="0"/>
          <w:cols w:space="720"/>
          <w:noEndnote/>
          <w:docGrid w:linePitch="360"/>
        </w:sectPr>
      </w:pPr>
    </w:p>
    <w:p w14:paraId="508BD48B" w14:textId="6F399E1B" w:rsidR="00627B9F" w:rsidRPr="00A45F14" w:rsidRDefault="007727A6" w:rsidP="00A45F14">
      <w:pPr>
        <w:pStyle w:val="Title"/>
        <w:spacing w:before="120" w:after="120"/>
        <w:rPr>
          <w:rFonts w:cs="Times New Roman"/>
          <w:sz w:val="24"/>
          <w:szCs w:val="24"/>
        </w:rPr>
      </w:pPr>
      <w:bookmarkStart w:id="83" w:name="_Hlk191894445"/>
      <w:r w:rsidRPr="00A45F14">
        <w:rPr>
          <w:rFonts w:cs="Times New Roman"/>
          <w:sz w:val="24"/>
          <w:szCs w:val="24"/>
        </w:rPr>
        <w:lastRenderedPageBreak/>
        <w:t xml:space="preserve">Appendix 4. </w:t>
      </w:r>
      <w:r w:rsidR="00970B07" w:rsidRPr="00A45F14">
        <w:rPr>
          <w:rFonts w:cs="Times New Roman"/>
          <w:sz w:val="24"/>
          <w:szCs w:val="24"/>
        </w:rPr>
        <w:t>LABORATORY TESTING PLAN</w:t>
      </w:r>
    </w:p>
    <w:tbl>
      <w:tblPr>
        <w:tblStyle w:val="TableGrid"/>
        <w:tblW w:w="10345" w:type="dxa"/>
        <w:tblLook w:val="04A0" w:firstRow="1" w:lastRow="0" w:firstColumn="1" w:lastColumn="0" w:noHBand="0" w:noVBand="1"/>
      </w:tblPr>
      <w:tblGrid>
        <w:gridCol w:w="3685"/>
        <w:gridCol w:w="1487"/>
        <w:gridCol w:w="1558"/>
        <w:gridCol w:w="3615"/>
      </w:tblGrid>
      <w:tr w:rsidR="00130AC3" w:rsidRPr="00A45F14" w14:paraId="2EEAB8A5" w14:textId="77777777" w:rsidTr="00A45F14">
        <w:tc>
          <w:tcPr>
            <w:tcW w:w="10345" w:type="dxa"/>
            <w:gridSpan w:val="4"/>
            <w:shd w:val="clear" w:color="auto" w:fill="DBE5F1" w:themeFill="accent1" w:themeFillTint="33"/>
          </w:tcPr>
          <w:p w14:paraId="2B45C6DC" w14:textId="498B47EF" w:rsidR="007727A6" w:rsidRPr="00A45F14" w:rsidRDefault="007727A6" w:rsidP="00472751">
            <w:pPr>
              <w:numPr>
                <w:ilvl w:val="0"/>
                <w:numId w:val="0"/>
              </w:numPr>
              <w:spacing w:before="0" w:beforeAutospacing="0" w:after="0"/>
              <w:rPr>
                <w:b/>
                <w:sz w:val="22"/>
                <w:szCs w:val="22"/>
              </w:rPr>
            </w:pPr>
            <w:r w:rsidRPr="00A45F14">
              <w:rPr>
                <w:b/>
                <w:sz w:val="22"/>
                <w:szCs w:val="22"/>
              </w:rPr>
              <w:t>Earthworks</w:t>
            </w:r>
          </w:p>
        </w:tc>
      </w:tr>
      <w:tr w:rsidR="00130AC3" w:rsidRPr="00A45F14" w14:paraId="6778228C" w14:textId="77777777" w:rsidTr="00A45F14">
        <w:tc>
          <w:tcPr>
            <w:tcW w:w="3685" w:type="dxa"/>
            <w:shd w:val="clear" w:color="auto" w:fill="DBE5F1" w:themeFill="accent1" w:themeFillTint="33"/>
          </w:tcPr>
          <w:p w14:paraId="702117BD" w14:textId="2BE7EBB0" w:rsidR="007727A6" w:rsidRPr="00A45F14" w:rsidRDefault="007727A6" w:rsidP="00472751">
            <w:pPr>
              <w:numPr>
                <w:ilvl w:val="0"/>
                <w:numId w:val="0"/>
              </w:numPr>
              <w:spacing w:before="0" w:beforeAutospacing="0" w:after="0"/>
              <w:rPr>
                <w:b/>
                <w:sz w:val="22"/>
                <w:szCs w:val="22"/>
              </w:rPr>
            </w:pPr>
            <w:r w:rsidRPr="00A45F14">
              <w:rPr>
                <w:b/>
                <w:sz w:val="22"/>
                <w:szCs w:val="22"/>
              </w:rPr>
              <w:t>Description</w:t>
            </w:r>
          </w:p>
        </w:tc>
        <w:tc>
          <w:tcPr>
            <w:tcW w:w="1487" w:type="dxa"/>
            <w:shd w:val="clear" w:color="auto" w:fill="DBE5F1" w:themeFill="accent1" w:themeFillTint="33"/>
          </w:tcPr>
          <w:p w14:paraId="40989C08" w14:textId="1A4BFFEB" w:rsidR="007727A6" w:rsidRPr="00A45F14" w:rsidRDefault="007727A6" w:rsidP="00A45F14">
            <w:pPr>
              <w:numPr>
                <w:ilvl w:val="0"/>
                <w:numId w:val="0"/>
              </w:numPr>
              <w:spacing w:before="0" w:beforeAutospacing="0" w:after="0"/>
              <w:jc w:val="center"/>
              <w:rPr>
                <w:b/>
                <w:sz w:val="22"/>
                <w:szCs w:val="22"/>
              </w:rPr>
            </w:pPr>
            <w:r w:rsidRPr="00A45F14">
              <w:rPr>
                <w:b/>
                <w:sz w:val="22"/>
                <w:szCs w:val="22"/>
              </w:rPr>
              <w:t>Unit of measurement</w:t>
            </w:r>
          </w:p>
        </w:tc>
        <w:tc>
          <w:tcPr>
            <w:tcW w:w="1558" w:type="dxa"/>
            <w:shd w:val="clear" w:color="auto" w:fill="DBE5F1" w:themeFill="accent1" w:themeFillTint="33"/>
          </w:tcPr>
          <w:p w14:paraId="39A6A7D0" w14:textId="0FFB3307" w:rsidR="007727A6" w:rsidRPr="00A45F14" w:rsidRDefault="007727A6" w:rsidP="00A45F14">
            <w:pPr>
              <w:numPr>
                <w:ilvl w:val="0"/>
                <w:numId w:val="0"/>
              </w:numPr>
              <w:spacing w:before="0" w:beforeAutospacing="0" w:after="0"/>
              <w:jc w:val="center"/>
              <w:rPr>
                <w:b/>
                <w:sz w:val="22"/>
                <w:szCs w:val="22"/>
              </w:rPr>
            </w:pPr>
            <w:r w:rsidRPr="00A45F14">
              <w:rPr>
                <w:b/>
                <w:sz w:val="22"/>
                <w:szCs w:val="22"/>
              </w:rPr>
              <w:t>Quantity</w:t>
            </w:r>
          </w:p>
        </w:tc>
        <w:tc>
          <w:tcPr>
            <w:tcW w:w="3615" w:type="dxa"/>
            <w:shd w:val="clear" w:color="auto" w:fill="DBE5F1" w:themeFill="accent1" w:themeFillTint="33"/>
          </w:tcPr>
          <w:p w14:paraId="4980A649" w14:textId="7C3A0C4C" w:rsidR="007727A6" w:rsidRPr="00A45F14" w:rsidRDefault="007727A6" w:rsidP="00A45F14">
            <w:pPr>
              <w:numPr>
                <w:ilvl w:val="0"/>
                <w:numId w:val="0"/>
              </w:numPr>
              <w:spacing w:before="0" w:beforeAutospacing="0" w:after="0"/>
              <w:jc w:val="center"/>
              <w:rPr>
                <w:b/>
                <w:sz w:val="22"/>
                <w:szCs w:val="22"/>
              </w:rPr>
            </w:pPr>
            <w:r w:rsidRPr="00A45F14">
              <w:rPr>
                <w:b/>
                <w:sz w:val="22"/>
                <w:szCs w:val="22"/>
              </w:rPr>
              <w:t>Number of attempts</w:t>
            </w:r>
          </w:p>
        </w:tc>
      </w:tr>
      <w:tr w:rsidR="00130AC3" w:rsidRPr="00A45F14" w14:paraId="13D51A78" w14:textId="77777777" w:rsidTr="00A45F14">
        <w:tc>
          <w:tcPr>
            <w:tcW w:w="3685" w:type="dxa"/>
          </w:tcPr>
          <w:p w14:paraId="5D17CC6E" w14:textId="4C7D517C" w:rsidR="007727A6" w:rsidRPr="00A45F14" w:rsidRDefault="007727A6" w:rsidP="00472751">
            <w:pPr>
              <w:numPr>
                <w:ilvl w:val="0"/>
                <w:numId w:val="0"/>
              </w:numPr>
              <w:spacing w:before="0" w:beforeAutospacing="0" w:after="0"/>
              <w:rPr>
                <w:sz w:val="22"/>
                <w:szCs w:val="22"/>
              </w:rPr>
            </w:pPr>
            <w:r w:rsidRPr="00A45F14">
              <w:rPr>
                <w:sz w:val="22"/>
                <w:szCs w:val="22"/>
              </w:rPr>
              <w:t>Soil compaction and other tests</w:t>
            </w:r>
          </w:p>
        </w:tc>
        <w:tc>
          <w:tcPr>
            <w:tcW w:w="1487" w:type="dxa"/>
          </w:tcPr>
          <w:p w14:paraId="750A76F8" w14:textId="2E0E986D" w:rsidR="007727A6" w:rsidRPr="00A45F14" w:rsidRDefault="007727A6" w:rsidP="00A45F14">
            <w:pPr>
              <w:numPr>
                <w:ilvl w:val="0"/>
                <w:numId w:val="0"/>
              </w:numPr>
              <w:spacing w:before="0" w:beforeAutospacing="0" w:after="0"/>
              <w:jc w:val="center"/>
              <w:rPr>
                <w:sz w:val="22"/>
                <w:szCs w:val="22"/>
              </w:rPr>
            </w:pPr>
            <w:r w:rsidRPr="00A45F14">
              <w:rPr>
                <w:sz w:val="22"/>
                <w:szCs w:val="22"/>
              </w:rPr>
              <w:t>By layers</w:t>
            </w:r>
          </w:p>
        </w:tc>
        <w:tc>
          <w:tcPr>
            <w:tcW w:w="1558" w:type="dxa"/>
          </w:tcPr>
          <w:p w14:paraId="2D82EE39" w14:textId="00FA5802" w:rsidR="007727A6" w:rsidRPr="00A45F14" w:rsidRDefault="007727A6" w:rsidP="00A45F14">
            <w:pPr>
              <w:numPr>
                <w:ilvl w:val="0"/>
                <w:numId w:val="0"/>
              </w:numPr>
              <w:spacing w:before="0" w:beforeAutospacing="0" w:after="0"/>
              <w:jc w:val="center"/>
              <w:rPr>
                <w:sz w:val="22"/>
                <w:szCs w:val="22"/>
              </w:rPr>
            </w:pPr>
            <w:r w:rsidRPr="00A45F14">
              <w:rPr>
                <w:sz w:val="22"/>
                <w:szCs w:val="22"/>
              </w:rPr>
              <w:t>-</w:t>
            </w:r>
          </w:p>
        </w:tc>
        <w:tc>
          <w:tcPr>
            <w:tcW w:w="3615" w:type="dxa"/>
          </w:tcPr>
          <w:p w14:paraId="12F9CA5D" w14:textId="1C26B6A3" w:rsidR="007727A6" w:rsidRPr="00A45F14" w:rsidRDefault="007727A6" w:rsidP="00A45F14">
            <w:pPr>
              <w:numPr>
                <w:ilvl w:val="0"/>
                <w:numId w:val="0"/>
              </w:numPr>
              <w:spacing w:before="0" w:beforeAutospacing="0" w:after="0"/>
              <w:jc w:val="center"/>
              <w:rPr>
                <w:sz w:val="22"/>
                <w:szCs w:val="22"/>
              </w:rPr>
            </w:pPr>
            <w:r w:rsidRPr="00A45F14">
              <w:rPr>
                <w:sz w:val="22"/>
                <w:szCs w:val="22"/>
              </w:rPr>
              <w:t>22</w:t>
            </w:r>
          </w:p>
        </w:tc>
      </w:tr>
      <w:tr w:rsidR="00130AC3" w:rsidRPr="00A45F14" w14:paraId="6F581264" w14:textId="77777777" w:rsidTr="00A45F14">
        <w:tc>
          <w:tcPr>
            <w:tcW w:w="10345" w:type="dxa"/>
            <w:gridSpan w:val="4"/>
          </w:tcPr>
          <w:p w14:paraId="2F231136" w14:textId="16A27C83" w:rsidR="007727A6" w:rsidRPr="00A45F14" w:rsidRDefault="007727A6" w:rsidP="00472751">
            <w:pPr>
              <w:numPr>
                <w:ilvl w:val="0"/>
                <w:numId w:val="0"/>
              </w:numPr>
              <w:spacing w:before="0" w:beforeAutospacing="0" w:after="0"/>
              <w:rPr>
                <w:sz w:val="22"/>
                <w:szCs w:val="22"/>
              </w:rPr>
            </w:pPr>
            <w:r w:rsidRPr="00A45F14">
              <w:rPr>
                <w:sz w:val="22"/>
                <w:szCs w:val="22"/>
              </w:rPr>
              <w:t>Reinforced concrete works</w:t>
            </w:r>
          </w:p>
        </w:tc>
      </w:tr>
      <w:tr w:rsidR="00130AC3" w:rsidRPr="00A45F14" w14:paraId="4FD5C030" w14:textId="77777777" w:rsidTr="00A45F14">
        <w:tc>
          <w:tcPr>
            <w:tcW w:w="3685" w:type="dxa"/>
          </w:tcPr>
          <w:p w14:paraId="0BD04F97" w14:textId="0649DE4E" w:rsidR="007727A6" w:rsidRPr="00A45F14" w:rsidRDefault="007727A6" w:rsidP="00472751">
            <w:pPr>
              <w:numPr>
                <w:ilvl w:val="0"/>
                <w:numId w:val="0"/>
              </w:numPr>
              <w:spacing w:before="0" w:beforeAutospacing="0" w:after="0"/>
              <w:rPr>
                <w:sz w:val="22"/>
                <w:szCs w:val="22"/>
              </w:rPr>
            </w:pPr>
            <w:r w:rsidRPr="00A45F14">
              <w:rPr>
                <w:sz w:val="22"/>
                <w:szCs w:val="22"/>
              </w:rPr>
              <w:t>Reinforced concrete structures below 0+00 mark</w:t>
            </w:r>
          </w:p>
        </w:tc>
        <w:tc>
          <w:tcPr>
            <w:tcW w:w="1487" w:type="dxa"/>
          </w:tcPr>
          <w:p w14:paraId="518A102C" w14:textId="77777777" w:rsidR="007727A6" w:rsidRPr="00A45F14" w:rsidRDefault="007727A6" w:rsidP="00472751">
            <w:pPr>
              <w:numPr>
                <w:ilvl w:val="0"/>
                <w:numId w:val="0"/>
              </w:numPr>
              <w:spacing w:before="0" w:beforeAutospacing="0" w:after="0"/>
              <w:rPr>
                <w:sz w:val="22"/>
                <w:szCs w:val="22"/>
              </w:rPr>
            </w:pPr>
          </w:p>
        </w:tc>
        <w:tc>
          <w:tcPr>
            <w:tcW w:w="1558" w:type="dxa"/>
          </w:tcPr>
          <w:p w14:paraId="389B4A4B" w14:textId="77777777" w:rsidR="007727A6" w:rsidRPr="00A45F14" w:rsidRDefault="007727A6" w:rsidP="00472751">
            <w:pPr>
              <w:numPr>
                <w:ilvl w:val="0"/>
                <w:numId w:val="0"/>
              </w:numPr>
              <w:spacing w:before="0" w:beforeAutospacing="0" w:after="0"/>
              <w:rPr>
                <w:sz w:val="22"/>
                <w:szCs w:val="22"/>
              </w:rPr>
            </w:pPr>
          </w:p>
        </w:tc>
        <w:tc>
          <w:tcPr>
            <w:tcW w:w="3615" w:type="dxa"/>
          </w:tcPr>
          <w:p w14:paraId="387DDEB6" w14:textId="77777777" w:rsidR="007727A6" w:rsidRPr="00A45F14" w:rsidRDefault="007727A6" w:rsidP="00472751">
            <w:pPr>
              <w:numPr>
                <w:ilvl w:val="0"/>
                <w:numId w:val="0"/>
              </w:numPr>
              <w:spacing w:before="0" w:beforeAutospacing="0" w:after="0"/>
              <w:rPr>
                <w:sz w:val="22"/>
                <w:szCs w:val="22"/>
              </w:rPr>
            </w:pPr>
          </w:p>
        </w:tc>
      </w:tr>
      <w:tr w:rsidR="00130AC3" w:rsidRPr="00A45F14" w14:paraId="23C6D6A3" w14:textId="77777777" w:rsidTr="00A45F14">
        <w:tc>
          <w:tcPr>
            <w:tcW w:w="10345" w:type="dxa"/>
            <w:gridSpan w:val="4"/>
            <w:shd w:val="clear" w:color="auto" w:fill="DBE5F1" w:themeFill="accent1" w:themeFillTint="33"/>
          </w:tcPr>
          <w:p w14:paraId="16ED2C3D" w14:textId="4668F96E" w:rsidR="007727A6" w:rsidRPr="00A45F14" w:rsidRDefault="007727A6" w:rsidP="00472751">
            <w:pPr>
              <w:numPr>
                <w:ilvl w:val="0"/>
                <w:numId w:val="0"/>
              </w:numPr>
              <w:spacing w:before="0" w:beforeAutospacing="0" w:after="0"/>
              <w:rPr>
                <w:sz w:val="22"/>
                <w:szCs w:val="22"/>
              </w:rPr>
            </w:pPr>
            <w:r w:rsidRPr="00A45F14">
              <w:rPr>
                <w:sz w:val="22"/>
                <w:szCs w:val="22"/>
              </w:rPr>
              <w:t>Concrete works</w:t>
            </w:r>
          </w:p>
        </w:tc>
      </w:tr>
      <w:tr w:rsidR="00130AC3" w:rsidRPr="00A45F14" w14:paraId="1E668284" w14:textId="77777777" w:rsidTr="00A45F14">
        <w:tc>
          <w:tcPr>
            <w:tcW w:w="3685" w:type="dxa"/>
            <w:shd w:val="clear" w:color="auto" w:fill="DBE5F1" w:themeFill="accent1" w:themeFillTint="33"/>
          </w:tcPr>
          <w:p w14:paraId="491CECE0" w14:textId="7E8AAC9E" w:rsidR="007727A6" w:rsidRPr="00A45F14" w:rsidRDefault="007727A6"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75B8312D" w14:textId="290D1825" w:rsidR="007727A6" w:rsidRPr="00A45F14" w:rsidRDefault="007727A6" w:rsidP="00A45F14">
            <w:pPr>
              <w:numPr>
                <w:ilvl w:val="0"/>
                <w:numId w:val="0"/>
              </w:numPr>
              <w:spacing w:before="0" w:beforeAutospacing="0" w:after="0"/>
              <w:jc w:val="center"/>
              <w:rPr>
                <w:sz w:val="22"/>
                <w:szCs w:val="22"/>
              </w:rPr>
            </w:pPr>
            <w:r w:rsidRPr="00A45F14">
              <w:rPr>
                <w:sz w:val="22"/>
                <w:szCs w:val="22"/>
              </w:rPr>
              <w:t>Unit of measurement</w:t>
            </w:r>
          </w:p>
        </w:tc>
        <w:tc>
          <w:tcPr>
            <w:tcW w:w="1558" w:type="dxa"/>
            <w:shd w:val="clear" w:color="auto" w:fill="DBE5F1" w:themeFill="accent1" w:themeFillTint="33"/>
          </w:tcPr>
          <w:p w14:paraId="36438974" w14:textId="766408E6" w:rsidR="007727A6" w:rsidRPr="00A45F14" w:rsidRDefault="007727A6" w:rsidP="00A45F14">
            <w:pPr>
              <w:numPr>
                <w:ilvl w:val="0"/>
                <w:numId w:val="0"/>
              </w:numPr>
              <w:spacing w:before="0" w:beforeAutospacing="0" w:after="0"/>
              <w:jc w:val="center"/>
              <w:rPr>
                <w:sz w:val="22"/>
                <w:szCs w:val="22"/>
              </w:rPr>
            </w:pPr>
            <w:r w:rsidRPr="00A45F14">
              <w:rPr>
                <w:sz w:val="22"/>
                <w:szCs w:val="22"/>
              </w:rPr>
              <w:t>Quantity</w:t>
            </w:r>
          </w:p>
        </w:tc>
        <w:tc>
          <w:tcPr>
            <w:tcW w:w="3615" w:type="dxa"/>
            <w:shd w:val="clear" w:color="auto" w:fill="DBE5F1" w:themeFill="accent1" w:themeFillTint="33"/>
          </w:tcPr>
          <w:p w14:paraId="57FCF597" w14:textId="4BC93F98" w:rsidR="007727A6" w:rsidRPr="00A45F14" w:rsidRDefault="007727A6" w:rsidP="00A45F14">
            <w:pPr>
              <w:numPr>
                <w:ilvl w:val="0"/>
                <w:numId w:val="0"/>
              </w:numPr>
              <w:spacing w:before="0" w:beforeAutospacing="0" w:after="0"/>
              <w:jc w:val="center"/>
              <w:rPr>
                <w:sz w:val="22"/>
                <w:szCs w:val="22"/>
              </w:rPr>
            </w:pPr>
            <w:r w:rsidRPr="00A45F14">
              <w:rPr>
                <w:sz w:val="22"/>
                <w:szCs w:val="22"/>
              </w:rPr>
              <w:t>Sampling 10x10x10 molds from every 50m3 of concrete volume (number of samplers)</w:t>
            </w:r>
          </w:p>
        </w:tc>
      </w:tr>
      <w:tr w:rsidR="00130AC3" w:rsidRPr="00A45F14" w14:paraId="4DE85487" w14:textId="77777777" w:rsidTr="00A45F14">
        <w:tc>
          <w:tcPr>
            <w:tcW w:w="3685" w:type="dxa"/>
          </w:tcPr>
          <w:p w14:paraId="41576C21" w14:textId="1DF7D376" w:rsidR="007727A6" w:rsidRPr="00A45F14" w:rsidRDefault="007727A6" w:rsidP="00472751">
            <w:pPr>
              <w:numPr>
                <w:ilvl w:val="0"/>
                <w:numId w:val="0"/>
              </w:numPr>
              <w:spacing w:before="0" w:beforeAutospacing="0" w:after="0"/>
              <w:rPr>
                <w:sz w:val="22"/>
                <w:szCs w:val="22"/>
              </w:rPr>
            </w:pPr>
            <w:r w:rsidRPr="00A45F14">
              <w:rPr>
                <w:sz w:val="22"/>
                <w:szCs w:val="22"/>
              </w:rPr>
              <w:t>Preparation of concrete preparation layer under the beams</w:t>
            </w:r>
          </w:p>
        </w:tc>
        <w:tc>
          <w:tcPr>
            <w:tcW w:w="1487" w:type="dxa"/>
          </w:tcPr>
          <w:p w14:paraId="51DBFCAA" w14:textId="0B235BBC" w:rsidR="007727A6" w:rsidRPr="00A45F14" w:rsidRDefault="00371589" w:rsidP="00A45F14">
            <w:pPr>
              <w:numPr>
                <w:ilvl w:val="0"/>
                <w:numId w:val="0"/>
              </w:numPr>
              <w:spacing w:before="0" w:beforeAutospacing="0" w:after="0"/>
              <w:jc w:val="center"/>
              <w:rPr>
                <w:sz w:val="22"/>
                <w:szCs w:val="22"/>
              </w:rPr>
            </w:pPr>
            <w:r w:rsidRPr="00A45F14">
              <w:rPr>
                <w:sz w:val="22"/>
                <w:szCs w:val="22"/>
              </w:rPr>
              <w:t>m</w:t>
            </w:r>
            <w:r w:rsidR="007727A6" w:rsidRPr="00A45F14">
              <w:rPr>
                <w:sz w:val="22"/>
                <w:szCs w:val="22"/>
              </w:rPr>
              <w:t>3</w:t>
            </w:r>
          </w:p>
        </w:tc>
        <w:tc>
          <w:tcPr>
            <w:tcW w:w="1558" w:type="dxa"/>
          </w:tcPr>
          <w:p w14:paraId="7F78D4F4"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598E949E" w14:textId="4C7CB0B2" w:rsidR="007727A6" w:rsidRPr="00A45F14" w:rsidRDefault="007727A6"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AE28018" w14:textId="77777777" w:rsidTr="00A45F14">
        <w:tc>
          <w:tcPr>
            <w:tcW w:w="3685" w:type="dxa"/>
          </w:tcPr>
          <w:p w14:paraId="6FE87B32" w14:textId="45052155" w:rsidR="007727A6" w:rsidRPr="00A45F14" w:rsidRDefault="007727A6" w:rsidP="00472751">
            <w:pPr>
              <w:numPr>
                <w:ilvl w:val="0"/>
                <w:numId w:val="0"/>
              </w:numPr>
              <w:spacing w:before="0" w:beforeAutospacing="0" w:after="0"/>
              <w:rPr>
                <w:sz w:val="22"/>
                <w:szCs w:val="22"/>
              </w:rPr>
            </w:pPr>
            <w:r w:rsidRPr="00A45F14">
              <w:rPr>
                <w:sz w:val="22"/>
                <w:szCs w:val="22"/>
              </w:rPr>
              <w:t>Manufacturing of monolithic steel frame beams</w:t>
            </w:r>
          </w:p>
        </w:tc>
        <w:tc>
          <w:tcPr>
            <w:tcW w:w="1487" w:type="dxa"/>
          </w:tcPr>
          <w:p w14:paraId="44CB0F05" w14:textId="48EE718C" w:rsidR="007727A6" w:rsidRPr="00A45F14" w:rsidRDefault="00371589" w:rsidP="00A45F14">
            <w:pPr>
              <w:numPr>
                <w:ilvl w:val="0"/>
                <w:numId w:val="0"/>
              </w:numPr>
              <w:spacing w:before="0" w:beforeAutospacing="0" w:after="0"/>
              <w:jc w:val="center"/>
              <w:rPr>
                <w:sz w:val="22"/>
                <w:szCs w:val="22"/>
              </w:rPr>
            </w:pPr>
            <w:r w:rsidRPr="00A45F14">
              <w:rPr>
                <w:sz w:val="22"/>
                <w:szCs w:val="22"/>
              </w:rPr>
              <w:t>m</w:t>
            </w:r>
            <w:r w:rsidR="007727A6" w:rsidRPr="00A45F14">
              <w:rPr>
                <w:sz w:val="22"/>
                <w:szCs w:val="22"/>
              </w:rPr>
              <w:t>3</w:t>
            </w:r>
          </w:p>
        </w:tc>
        <w:tc>
          <w:tcPr>
            <w:tcW w:w="1558" w:type="dxa"/>
          </w:tcPr>
          <w:p w14:paraId="3D0C1559"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139BCBB4" w14:textId="210B24E8" w:rsidR="007727A6" w:rsidRPr="00A45F14" w:rsidRDefault="007727A6" w:rsidP="00A45F14">
            <w:pPr>
              <w:numPr>
                <w:ilvl w:val="0"/>
                <w:numId w:val="0"/>
              </w:numPr>
              <w:spacing w:before="0" w:beforeAutospacing="0" w:after="0"/>
              <w:jc w:val="center"/>
              <w:rPr>
                <w:sz w:val="22"/>
                <w:szCs w:val="22"/>
              </w:rPr>
            </w:pPr>
            <w:r w:rsidRPr="00A45F14">
              <w:rPr>
                <w:sz w:val="22"/>
                <w:szCs w:val="22"/>
              </w:rPr>
              <w:t>6</w:t>
            </w:r>
          </w:p>
        </w:tc>
      </w:tr>
      <w:tr w:rsidR="00130AC3" w:rsidRPr="00A45F14" w14:paraId="4DF4F4DB" w14:textId="77777777" w:rsidTr="00A45F14">
        <w:tc>
          <w:tcPr>
            <w:tcW w:w="3685" w:type="dxa"/>
          </w:tcPr>
          <w:p w14:paraId="51C97256" w14:textId="1FE01348" w:rsidR="007727A6" w:rsidRPr="00A45F14" w:rsidRDefault="007727A6" w:rsidP="00472751">
            <w:pPr>
              <w:numPr>
                <w:ilvl w:val="0"/>
                <w:numId w:val="0"/>
              </w:numPr>
              <w:spacing w:before="0" w:beforeAutospacing="0" w:after="0"/>
              <w:rPr>
                <w:sz w:val="22"/>
                <w:szCs w:val="22"/>
              </w:rPr>
            </w:pPr>
            <w:r w:rsidRPr="00A45F14">
              <w:rPr>
                <w:sz w:val="22"/>
                <w:szCs w:val="22"/>
              </w:rPr>
              <w:t>Production of monolithic reinforced concrete walls</w:t>
            </w:r>
          </w:p>
        </w:tc>
        <w:tc>
          <w:tcPr>
            <w:tcW w:w="1487" w:type="dxa"/>
          </w:tcPr>
          <w:p w14:paraId="38343DEF" w14:textId="16E6A934" w:rsidR="007727A6" w:rsidRPr="00A45F14" w:rsidRDefault="00371589" w:rsidP="00A45F14">
            <w:pPr>
              <w:numPr>
                <w:ilvl w:val="0"/>
                <w:numId w:val="0"/>
              </w:numPr>
              <w:spacing w:before="0" w:beforeAutospacing="0" w:after="0"/>
              <w:jc w:val="center"/>
              <w:rPr>
                <w:sz w:val="22"/>
                <w:szCs w:val="22"/>
              </w:rPr>
            </w:pPr>
            <w:r w:rsidRPr="00A45F14">
              <w:rPr>
                <w:sz w:val="22"/>
                <w:szCs w:val="22"/>
              </w:rPr>
              <w:t>m</w:t>
            </w:r>
            <w:r w:rsidR="007727A6" w:rsidRPr="00A45F14">
              <w:rPr>
                <w:sz w:val="22"/>
                <w:szCs w:val="22"/>
              </w:rPr>
              <w:t>3</w:t>
            </w:r>
          </w:p>
        </w:tc>
        <w:tc>
          <w:tcPr>
            <w:tcW w:w="1558" w:type="dxa"/>
          </w:tcPr>
          <w:p w14:paraId="4738DADB"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6B30E603" w14:textId="3957EE15" w:rsidR="007727A6" w:rsidRPr="00A45F14" w:rsidRDefault="007727A6" w:rsidP="00A45F14">
            <w:pPr>
              <w:numPr>
                <w:ilvl w:val="0"/>
                <w:numId w:val="0"/>
              </w:numPr>
              <w:spacing w:before="0" w:beforeAutospacing="0" w:after="0"/>
              <w:jc w:val="center"/>
              <w:rPr>
                <w:sz w:val="22"/>
                <w:szCs w:val="22"/>
              </w:rPr>
            </w:pPr>
            <w:r w:rsidRPr="00A45F14">
              <w:rPr>
                <w:sz w:val="22"/>
                <w:szCs w:val="22"/>
              </w:rPr>
              <w:t>3</w:t>
            </w:r>
          </w:p>
        </w:tc>
      </w:tr>
      <w:tr w:rsidR="00130AC3" w:rsidRPr="00A45F14" w14:paraId="4801D843" w14:textId="77777777" w:rsidTr="00A45F14">
        <w:tc>
          <w:tcPr>
            <w:tcW w:w="10345" w:type="dxa"/>
            <w:gridSpan w:val="4"/>
            <w:shd w:val="clear" w:color="auto" w:fill="DBE5F1" w:themeFill="accent1" w:themeFillTint="33"/>
          </w:tcPr>
          <w:p w14:paraId="49EA9924" w14:textId="55FC38BD" w:rsidR="007727A6" w:rsidRPr="00A45F14" w:rsidRDefault="007727A6" w:rsidP="00472751">
            <w:pPr>
              <w:numPr>
                <w:ilvl w:val="0"/>
                <w:numId w:val="0"/>
              </w:numPr>
              <w:spacing w:before="0" w:beforeAutospacing="0" w:after="0"/>
              <w:rPr>
                <w:sz w:val="22"/>
                <w:szCs w:val="22"/>
              </w:rPr>
            </w:pPr>
            <w:r w:rsidRPr="00A45F14">
              <w:rPr>
                <w:sz w:val="22"/>
                <w:szCs w:val="22"/>
              </w:rPr>
              <w:t>Reinforcement works</w:t>
            </w:r>
          </w:p>
        </w:tc>
      </w:tr>
      <w:tr w:rsidR="00130AC3" w:rsidRPr="00A45F14" w14:paraId="3AA54606" w14:textId="77777777" w:rsidTr="00A45F14">
        <w:tc>
          <w:tcPr>
            <w:tcW w:w="3685" w:type="dxa"/>
            <w:shd w:val="clear" w:color="auto" w:fill="DBE5F1" w:themeFill="accent1" w:themeFillTint="33"/>
          </w:tcPr>
          <w:p w14:paraId="7C97A4B0" w14:textId="217818BA" w:rsidR="007727A6" w:rsidRPr="00A45F14" w:rsidRDefault="007727A6"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6095E8F9" w14:textId="17596DBE" w:rsidR="007727A6" w:rsidRPr="00A45F14" w:rsidRDefault="007727A6" w:rsidP="00A45F14">
            <w:pPr>
              <w:numPr>
                <w:ilvl w:val="0"/>
                <w:numId w:val="0"/>
              </w:numPr>
              <w:spacing w:before="0" w:beforeAutospacing="0" w:after="0"/>
              <w:jc w:val="center"/>
              <w:rPr>
                <w:sz w:val="22"/>
                <w:szCs w:val="22"/>
              </w:rPr>
            </w:pPr>
            <w:r w:rsidRPr="00A45F14">
              <w:rPr>
                <w:sz w:val="22"/>
                <w:szCs w:val="22"/>
              </w:rPr>
              <w:t>Unit of measurement</w:t>
            </w:r>
          </w:p>
        </w:tc>
        <w:tc>
          <w:tcPr>
            <w:tcW w:w="1558" w:type="dxa"/>
            <w:shd w:val="clear" w:color="auto" w:fill="DBE5F1" w:themeFill="accent1" w:themeFillTint="33"/>
          </w:tcPr>
          <w:p w14:paraId="72178E2B" w14:textId="5CD3C127" w:rsidR="007727A6" w:rsidRPr="00A45F14" w:rsidRDefault="007727A6" w:rsidP="00A45F14">
            <w:pPr>
              <w:numPr>
                <w:ilvl w:val="0"/>
                <w:numId w:val="0"/>
              </w:numPr>
              <w:spacing w:before="0" w:beforeAutospacing="0" w:after="0"/>
              <w:jc w:val="center"/>
              <w:rPr>
                <w:sz w:val="22"/>
                <w:szCs w:val="22"/>
              </w:rPr>
            </w:pPr>
            <w:r w:rsidRPr="00A45F14">
              <w:rPr>
                <w:sz w:val="22"/>
                <w:szCs w:val="22"/>
              </w:rPr>
              <w:t>Quantity</w:t>
            </w:r>
          </w:p>
        </w:tc>
        <w:tc>
          <w:tcPr>
            <w:tcW w:w="3615" w:type="dxa"/>
            <w:shd w:val="clear" w:color="auto" w:fill="DBE5F1" w:themeFill="accent1" w:themeFillTint="33"/>
          </w:tcPr>
          <w:p w14:paraId="0CB5EF2D" w14:textId="5E314619" w:rsidR="007727A6" w:rsidRPr="00A45F14" w:rsidRDefault="007727A6" w:rsidP="00A45F14">
            <w:pPr>
              <w:numPr>
                <w:ilvl w:val="0"/>
                <w:numId w:val="0"/>
              </w:numPr>
              <w:spacing w:before="0" w:beforeAutospacing="0" w:after="0"/>
              <w:jc w:val="center"/>
              <w:rPr>
                <w:sz w:val="22"/>
                <w:szCs w:val="22"/>
              </w:rPr>
            </w:pPr>
            <w:r w:rsidRPr="00A45F14">
              <w:rPr>
                <w:sz w:val="22"/>
                <w:szCs w:val="22"/>
              </w:rPr>
              <w:t>Sampling from each 20t batch by diameter</w:t>
            </w:r>
          </w:p>
        </w:tc>
      </w:tr>
      <w:tr w:rsidR="00130AC3" w:rsidRPr="00A45F14" w14:paraId="3B0EE8C5" w14:textId="77777777" w:rsidTr="00A45F14">
        <w:tc>
          <w:tcPr>
            <w:tcW w:w="3685" w:type="dxa"/>
          </w:tcPr>
          <w:p w14:paraId="3DB7743D" w14:textId="61D2F1A4" w:rsidR="007727A6" w:rsidRPr="00A45F14" w:rsidRDefault="007727A6" w:rsidP="00472751">
            <w:pPr>
              <w:numPr>
                <w:ilvl w:val="0"/>
                <w:numId w:val="0"/>
              </w:numPr>
              <w:spacing w:before="0" w:beforeAutospacing="0" w:after="0"/>
              <w:rPr>
                <w:sz w:val="22"/>
                <w:szCs w:val="22"/>
              </w:rPr>
            </w:pPr>
            <w:r w:rsidRPr="00A45F14">
              <w:rPr>
                <w:sz w:val="22"/>
                <w:szCs w:val="22"/>
              </w:rPr>
              <w:t>Reinforcement Ø 6mm A240 C</w:t>
            </w:r>
          </w:p>
        </w:tc>
        <w:tc>
          <w:tcPr>
            <w:tcW w:w="1487" w:type="dxa"/>
          </w:tcPr>
          <w:p w14:paraId="41F30B85" w14:textId="7F1668EB"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240DD279"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415027AD" w14:textId="2424F905"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3A787A70" w14:textId="77777777" w:rsidTr="00A45F14">
        <w:tc>
          <w:tcPr>
            <w:tcW w:w="3685" w:type="dxa"/>
          </w:tcPr>
          <w:p w14:paraId="65B160F5" w14:textId="6AEE1498" w:rsidR="007727A6" w:rsidRPr="00A45F14" w:rsidRDefault="007727A6" w:rsidP="00472751">
            <w:pPr>
              <w:numPr>
                <w:ilvl w:val="0"/>
                <w:numId w:val="0"/>
              </w:numPr>
              <w:spacing w:before="0" w:beforeAutospacing="0" w:after="0"/>
              <w:rPr>
                <w:sz w:val="22"/>
                <w:szCs w:val="22"/>
              </w:rPr>
            </w:pPr>
            <w:r w:rsidRPr="00A45F14">
              <w:rPr>
                <w:sz w:val="22"/>
                <w:szCs w:val="22"/>
              </w:rPr>
              <w:t xml:space="preserve">Reinforcement Ø </w:t>
            </w:r>
            <w:r w:rsidR="00852BF9" w:rsidRPr="00A45F14">
              <w:rPr>
                <w:sz w:val="22"/>
                <w:szCs w:val="22"/>
              </w:rPr>
              <w:t xml:space="preserve">8 </w:t>
            </w:r>
            <w:r w:rsidRPr="00A45F14">
              <w:rPr>
                <w:sz w:val="22"/>
                <w:szCs w:val="22"/>
              </w:rPr>
              <w:t>mm A240 C</w:t>
            </w:r>
          </w:p>
        </w:tc>
        <w:tc>
          <w:tcPr>
            <w:tcW w:w="1487" w:type="dxa"/>
          </w:tcPr>
          <w:p w14:paraId="60E18C6A" w14:textId="79589281"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47D4B08C"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4585D63B" w14:textId="16606CFD"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4AFDF058" w14:textId="77777777" w:rsidTr="00A45F14">
        <w:tc>
          <w:tcPr>
            <w:tcW w:w="3685" w:type="dxa"/>
          </w:tcPr>
          <w:p w14:paraId="7BAB51DE" w14:textId="02DDD7F9" w:rsidR="007727A6" w:rsidRPr="00A45F14" w:rsidRDefault="007727A6" w:rsidP="00472751">
            <w:pPr>
              <w:numPr>
                <w:ilvl w:val="0"/>
                <w:numId w:val="0"/>
              </w:numPr>
              <w:spacing w:before="0" w:beforeAutospacing="0" w:after="0"/>
              <w:rPr>
                <w:sz w:val="22"/>
                <w:szCs w:val="22"/>
              </w:rPr>
            </w:pPr>
            <w:r w:rsidRPr="00A45F14">
              <w:rPr>
                <w:sz w:val="22"/>
                <w:szCs w:val="22"/>
              </w:rPr>
              <w:t xml:space="preserve">Reinforcement Ø </w:t>
            </w:r>
            <w:r w:rsidR="00852BF9" w:rsidRPr="00A45F14">
              <w:rPr>
                <w:sz w:val="22"/>
                <w:szCs w:val="22"/>
              </w:rPr>
              <w:t xml:space="preserve">8 </w:t>
            </w:r>
            <w:r w:rsidRPr="00A45F14">
              <w:rPr>
                <w:sz w:val="22"/>
                <w:szCs w:val="22"/>
              </w:rPr>
              <w:t xml:space="preserve">mm A </w:t>
            </w:r>
            <w:r w:rsidR="00852BF9" w:rsidRPr="00A45F14">
              <w:rPr>
                <w:sz w:val="22"/>
                <w:szCs w:val="22"/>
              </w:rPr>
              <w:t>500C</w:t>
            </w:r>
          </w:p>
        </w:tc>
        <w:tc>
          <w:tcPr>
            <w:tcW w:w="1487" w:type="dxa"/>
          </w:tcPr>
          <w:p w14:paraId="76709D18" w14:textId="55F9698E"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59478DD7"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29194F24" w14:textId="0C41D69E"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4B123670" w14:textId="77777777" w:rsidTr="00A45F14">
        <w:tc>
          <w:tcPr>
            <w:tcW w:w="3685" w:type="dxa"/>
          </w:tcPr>
          <w:p w14:paraId="70740286" w14:textId="13C9F45B" w:rsidR="007727A6" w:rsidRPr="00A45F14" w:rsidRDefault="00852BF9" w:rsidP="00472751">
            <w:pPr>
              <w:numPr>
                <w:ilvl w:val="0"/>
                <w:numId w:val="0"/>
              </w:numPr>
              <w:spacing w:before="0" w:beforeAutospacing="0" w:after="0"/>
              <w:rPr>
                <w:sz w:val="22"/>
                <w:szCs w:val="22"/>
              </w:rPr>
            </w:pPr>
            <w:r w:rsidRPr="00A45F14">
              <w:rPr>
                <w:sz w:val="22"/>
                <w:szCs w:val="22"/>
              </w:rPr>
              <w:t>Reinforcement Ø 10 mm A 500C</w:t>
            </w:r>
          </w:p>
        </w:tc>
        <w:tc>
          <w:tcPr>
            <w:tcW w:w="1487" w:type="dxa"/>
          </w:tcPr>
          <w:p w14:paraId="2D91D4F4" w14:textId="5C534ED1"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4EA35B4C"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6BF25776" w14:textId="54D3216C"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9032C5F" w14:textId="77777777" w:rsidTr="00A45F14">
        <w:tc>
          <w:tcPr>
            <w:tcW w:w="3685" w:type="dxa"/>
          </w:tcPr>
          <w:p w14:paraId="23E41D8D" w14:textId="3C4A2AB1" w:rsidR="007727A6" w:rsidRPr="00A45F14" w:rsidRDefault="00852BF9" w:rsidP="00472751">
            <w:pPr>
              <w:numPr>
                <w:ilvl w:val="0"/>
                <w:numId w:val="0"/>
              </w:numPr>
              <w:spacing w:before="0" w:beforeAutospacing="0" w:after="0"/>
              <w:rPr>
                <w:sz w:val="22"/>
                <w:szCs w:val="22"/>
              </w:rPr>
            </w:pPr>
            <w:r w:rsidRPr="00A45F14">
              <w:rPr>
                <w:sz w:val="22"/>
                <w:szCs w:val="22"/>
              </w:rPr>
              <w:t>Reinforcement Ø 12 mm A 500C</w:t>
            </w:r>
          </w:p>
        </w:tc>
        <w:tc>
          <w:tcPr>
            <w:tcW w:w="1487" w:type="dxa"/>
          </w:tcPr>
          <w:p w14:paraId="014E7E85" w14:textId="030386CA"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3B58750E"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4B8F7187" w14:textId="42B604A6"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4D2DE296" w14:textId="77777777" w:rsidTr="00A45F14">
        <w:tc>
          <w:tcPr>
            <w:tcW w:w="3685" w:type="dxa"/>
          </w:tcPr>
          <w:p w14:paraId="13ACE223" w14:textId="7015BFCB" w:rsidR="007727A6" w:rsidRPr="00A45F14" w:rsidRDefault="00852BF9" w:rsidP="00472751">
            <w:pPr>
              <w:numPr>
                <w:ilvl w:val="0"/>
                <w:numId w:val="0"/>
              </w:numPr>
              <w:spacing w:before="0" w:beforeAutospacing="0" w:after="0"/>
              <w:rPr>
                <w:sz w:val="22"/>
                <w:szCs w:val="22"/>
              </w:rPr>
            </w:pPr>
            <w:r w:rsidRPr="00A45F14">
              <w:rPr>
                <w:sz w:val="22"/>
                <w:szCs w:val="22"/>
              </w:rPr>
              <w:t>Reinforcement Ø 14 mm A 500C</w:t>
            </w:r>
          </w:p>
        </w:tc>
        <w:tc>
          <w:tcPr>
            <w:tcW w:w="1487" w:type="dxa"/>
          </w:tcPr>
          <w:p w14:paraId="6A6C0CF0" w14:textId="3956A536"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4E39442E"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05F96F42" w14:textId="5BDD3B08"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2993D166" w14:textId="77777777" w:rsidTr="00A45F14">
        <w:tc>
          <w:tcPr>
            <w:tcW w:w="3685" w:type="dxa"/>
          </w:tcPr>
          <w:p w14:paraId="25F1C139" w14:textId="1D1E9C0C" w:rsidR="007727A6" w:rsidRPr="00A45F14" w:rsidRDefault="00852BF9" w:rsidP="00472751">
            <w:pPr>
              <w:numPr>
                <w:ilvl w:val="0"/>
                <w:numId w:val="0"/>
              </w:numPr>
              <w:spacing w:before="0" w:beforeAutospacing="0" w:after="0"/>
              <w:rPr>
                <w:sz w:val="22"/>
                <w:szCs w:val="22"/>
              </w:rPr>
            </w:pPr>
            <w:r w:rsidRPr="00A45F14">
              <w:rPr>
                <w:sz w:val="22"/>
                <w:szCs w:val="22"/>
              </w:rPr>
              <w:t>Reinforcement Ø 16 mm A 500C</w:t>
            </w:r>
          </w:p>
        </w:tc>
        <w:tc>
          <w:tcPr>
            <w:tcW w:w="1487" w:type="dxa"/>
          </w:tcPr>
          <w:p w14:paraId="468E5D5B" w14:textId="4C0CDA71"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5EA047FE"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45F6D69B" w14:textId="512E7CDE"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7A423BB6" w14:textId="77777777" w:rsidTr="00A45F14">
        <w:tc>
          <w:tcPr>
            <w:tcW w:w="3685" w:type="dxa"/>
          </w:tcPr>
          <w:p w14:paraId="115ECD33" w14:textId="7BD45B12" w:rsidR="007727A6" w:rsidRPr="00A45F14" w:rsidRDefault="00852BF9" w:rsidP="00472751">
            <w:pPr>
              <w:numPr>
                <w:ilvl w:val="0"/>
                <w:numId w:val="0"/>
              </w:numPr>
              <w:spacing w:before="0" w:beforeAutospacing="0" w:after="0"/>
              <w:rPr>
                <w:sz w:val="22"/>
                <w:szCs w:val="22"/>
              </w:rPr>
            </w:pPr>
            <w:r w:rsidRPr="00A45F14">
              <w:rPr>
                <w:sz w:val="22"/>
                <w:szCs w:val="22"/>
              </w:rPr>
              <w:t>Reinforcement Ø 18 mm A 500C</w:t>
            </w:r>
          </w:p>
        </w:tc>
        <w:tc>
          <w:tcPr>
            <w:tcW w:w="1487" w:type="dxa"/>
          </w:tcPr>
          <w:p w14:paraId="7CF2CC47" w14:textId="0114B46E"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0993CD30"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063354A0" w14:textId="7F793E1D"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07931E62" w14:textId="77777777" w:rsidTr="00A45F14">
        <w:tc>
          <w:tcPr>
            <w:tcW w:w="3685" w:type="dxa"/>
          </w:tcPr>
          <w:p w14:paraId="2AF69126" w14:textId="45211F85" w:rsidR="007727A6" w:rsidRPr="00A45F14" w:rsidRDefault="00852BF9" w:rsidP="00472751">
            <w:pPr>
              <w:numPr>
                <w:ilvl w:val="0"/>
                <w:numId w:val="0"/>
              </w:numPr>
              <w:spacing w:before="0" w:beforeAutospacing="0" w:after="0"/>
              <w:rPr>
                <w:sz w:val="22"/>
                <w:szCs w:val="22"/>
              </w:rPr>
            </w:pPr>
            <w:r w:rsidRPr="00A45F14">
              <w:rPr>
                <w:sz w:val="22"/>
                <w:szCs w:val="22"/>
              </w:rPr>
              <w:t>Reinforcement Ø 22 mm A 500C</w:t>
            </w:r>
          </w:p>
        </w:tc>
        <w:tc>
          <w:tcPr>
            <w:tcW w:w="1487" w:type="dxa"/>
          </w:tcPr>
          <w:p w14:paraId="502B2CA8" w14:textId="125A9038" w:rsidR="007727A6" w:rsidRPr="00A45F14" w:rsidRDefault="00852BF9" w:rsidP="00A45F14">
            <w:pPr>
              <w:numPr>
                <w:ilvl w:val="0"/>
                <w:numId w:val="0"/>
              </w:numPr>
              <w:spacing w:before="0" w:beforeAutospacing="0" w:after="0"/>
              <w:jc w:val="center"/>
              <w:rPr>
                <w:sz w:val="22"/>
                <w:szCs w:val="22"/>
              </w:rPr>
            </w:pPr>
            <w:r w:rsidRPr="00A45F14">
              <w:rPr>
                <w:sz w:val="22"/>
                <w:szCs w:val="22"/>
              </w:rPr>
              <w:t>t</w:t>
            </w:r>
          </w:p>
        </w:tc>
        <w:tc>
          <w:tcPr>
            <w:tcW w:w="1558" w:type="dxa"/>
          </w:tcPr>
          <w:p w14:paraId="235CF84F" w14:textId="77777777" w:rsidR="007727A6" w:rsidRPr="00A45F14" w:rsidRDefault="007727A6" w:rsidP="00A45F14">
            <w:pPr>
              <w:numPr>
                <w:ilvl w:val="0"/>
                <w:numId w:val="0"/>
              </w:numPr>
              <w:spacing w:before="0" w:beforeAutospacing="0" w:after="0"/>
              <w:jc w:val="center"/>
              <w:rPr>
                <w:sz w:val="22"/>
                <w:szCs w:val="22"/>
              </w:rPr>
            </w:pPr>
          </w:p>
        </w:tc>
        <w:tc>
          <w:tcPr>
            <w:tcW w:w="3615" w:type="dxa"/>
          </w:tcPr>
          <w:p w14:paraId="40AEA8EB" w14:textId="6950ED32" w:rsidR="007727A6" w:rsidRPr="00A45F14" w:rsidRDefault="00852BF9" w:rsidP="00A45F14">
            <w:pPr>
              <w:numPr>
                <w:ilvl w:val="0"/>
                <w:numId w:val="0"/>
              </w:numPr>
              <w:spacing w:before="0" w:beforeAutospacing="0" w:after="0"/>
              <w:jc w:val="center"/>
              <w:rPr>
                <w:sz w:val="22"/>
                <w:szCs w:val="22"/>
              </w:rPr>
            </w:pPr>
            <w:r w:rsidRPr="00A45F14">
              <w:rPr>
                <w:sz w:val="22"/>
                <w:szCs w:val="22"/>
              </w:rPr>
              <w:t>1</w:t>
            </w:r>
          </w:p>
        </w:tc>
      </w:tr>
      <w:tr w:rsidR="00130AC3" w:rsidRPr="00A45F14" w14:paraId="37DCB52C" w14:textId="77777777" w:rsidTr="00A45F14">
        <w:tc>
          <w:tcPr>
            <w:tcW w:w="10345" w:type="dxa"/>
            <w:gridSpan w:val="4"/>
            <w:shd w:val="clear" w:color="auto" w:fill="DBE5F1" w:themeFill="accent1" w:themeFillTint="33"/>
          </w:tcPr>
          <w:p w14:paraId="0642484F" w14:textId="227E1A4F" w:rsidR="00852BF9" w:rsidRPr="00A45F14" w:rsidRDefault="00852BF9" w:rsidP="00472751">
            <w:pPr>
              <w:numPr>
                <w:ilvl w:val="0"/>
                <w:numId w:val="0"/>
              </w:numPr>
              <w:spacing w:before="0" w:beforeAutospacing="0" w:after="0"/>
              <w:rPr>
                <w:sz w:val="22"/>
                <w:szCs w:val="22"/>
              </w:rPr>
            </w:pPr>
            <w:r w:rsidRPr="00A45F14">
              <w:rPr>
                <w:sz w:val="22"/>
                <w:szCs w:val="22"/>
              </w:rPr>
              <w:t>Concrete works above 0+00 mark</w:t>
            </w:r>
          </w:p>
        </w:tc>
      </w:tr>
      <w:tr w:rsidR="00130AC3" w:rsidRPr="00A45F14" w14:paraId="3D1B3FCA" w14:textId="77777777" w:rsidTr="00A45F14">
        <w:tc>
          <w:tcPr>
            <w:tcW w:w="3685" w:type="dxa"/>
            <w:shd w:val="clear" w:color="auto" w:fill="DBE5F1" w:themeFill="accent1" w:themeFillTint="33"/>
          </w:tcPr>
          <w:p w14:paraId="66352D16" w14:textId="7D09D51C" w:rsidR="00852BF9" w:rsidRPr="00A45F14" w:rsidRDefault="00852BF9"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210F7F95" w14:textId="7D418283" w:rsidR="00852BF9" w:rsidRPr="00A45F14" w:rsidRDefault="00852BF9" w:rsidP="00A45F14">
            <w:pPr>
              <w:numPr>
                <w:ilvl w:val="0"/>
                <w:numId w:val="0"/>
              </w:numPr>
              <w:spacing w:before="0" w:beforeAutospacing="0" w:after="0"/>
              <w:jc w:val="center"/>
              <w:rPr>
                <w:sz w:val="22"/>
                <w:szCs w:val="22"/>
              </w:rPr>
            </w:pPr>
            <w:r w:rsidRPr="00A45F14">
              <w:rPr>
                <w:sz w:val="22"/>
                <w:szCs w:val="22"/>
              </w:rPr>
              <w:t>Unit of measurement</w:t>
            </w:r>
          </w:p>
        </w:tc>
        <w:tc>
          <w:tcPr>
            <w:tcW w:w="1558" w:type="dxa"/>
            <w:shd w:val="clear" w:color="auto" w:fill="DBE5F1" w:themeFill="accent1" w:themeFillTint="33"/>
          </w:tcPr>
          <w:p w14:paraId="6A9E41C1" w14:textId="5538D8CB" w:rsidR="00852BF9" w:rsidRPr="00A45F14" w:rsidRDefault="00852BF9" w:rsidP="00A45F14">
            <w:pPr>
              <w:numPr>
                <w:ilvl w:val="0"/>
                <w:numId w:val="0"/>
              </w:numPr>
              <w:spacing w:before="0" w:beforeAutospacing="0" w:after="0"/>
              <w:jc w:val="center"/>
              <w:rPr>
                <w:sz w:val="22"/>
                <w:szCs w:val="22"/>
              </w:rPr>
            </w:pPr>
            <w:r w:rsidRPr="00A45F14">
              <w:rPr>
                <w:sz w:val="22"/>
                <w:szCs w:val="22"/>
              </w:rPr>
              <w:t>Quantity</w:t>
            </w:r>
          </w:p>
        </w:tc>
        <w:tc>
          <w:tcPr>
            <w:tcW w:w="3615" w:type="dxa"/>
            <w:shd w:val="clear" w:color="auto" w:fill="DBE5F1" w:themeFill="accent1" w:themeFillTint="33"/>
          </w:tcPr>
          <w:p w14:paraId="544D8605" w14:textId="02AB005A" w:rsidR="00852BF9" w:rsidRPr="00A45F14" w:rsidRDefault="00852BF9" w:rsidP="00A45F14">
            <w:pPr>
              <w:numPr>
                <w:ilvl w:val="0"/>
                <w:numId w:val="0"/>
              </w:numPr>
              <w:spacing w:before="0" w:beforeAutospacing="0" w:after="0"/>
              <w:jc w:val="center"/>
              <w:rPr>
                <w:sz w:val="22"/>
                <w:szCs w:val="22"/>
              </w:rPr>
            </w:pPr>
            <w:r w:rsidRPr="00A45F14">
              <w:rPr>
                <w:sz w:val="22"/>
                <w:szCs w:val="22"/>
              </w:rPr>
              <w:t>Sampling 10x10x10 molds from every 20m3 of concrete volume ( number of samplers)</w:t>
            </w:r>
          </w:p>
        </w:tc>
      </w:tr>
      <w:tr w:rsidR="00130AC3" w:rsidRPr="00A45F14" w14:paraId="68CA6F4B" w14:textId="77777777" w:rsidTr="00A45F14">
        <w:tc>
          <w:tcPr>
            <w:tcW w:w="3685" w:type="dxa"/>
          </w:tcPr>
          <w:p w14:paraId="2B78D89F" w14:textId="148FCF15" w:rsidR="00751261" w:rsidRPr="00A45F14" w:rsidRDefault="00751261" w:rsidP="00472751">
            <w:pPr>
              <w:numPr>
                <w:ilvl w:val="0"/>
                <w:numId w:val="0"/>
              </w:numPr>
              <w:spacing w:before="0" w:beforeAutospacing="0" w:after="0"/>
              <w:rPr>
                <w:sz w:val="22"/>
                <w:szCs w:val="22"/>
              </w:rPr>
            </w:pPr>
            <w:r w:rsidRPr="00A45F14">
              <w:rPr>
                <w:sz w:val="22"/>
                <w:szCs w:val="22"/>
              </w:rPr>
              <w:t>Production of monolithic columns for reinforced concrete frames</w:t>
            </w:r>
          </w:p>
        </w:tc>
        <w:tc>
          <w:tcPr>
            <w:tcW w:w="1487" w:type="dxa"/>
          </w:tcPr>
          <w:p w14:paraId="561B2287" w14:textId="5A625056"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6A087BEB"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6286CF45" w14:textId="137DF6F5" w:rsidR="00751261" w:rsidRPr="00A45F14" w:rsidRDefault="00751261" w:rsidP="00A45F14">
            <w:pPr>
              <w:numPr>
                <w:ilvl w:val="0"/>
                <w:numId w:val="0"/>
              </w:numPr>
              <w:spacing w:before="0" w:beforeAutospacing="0" w:after="0"/>
              <w:jc w:val="center"/>
              <w:rPr>
                <w:sz w:val="22"/>
                <w:szCs w:val="22"/>
              </w:rPr>
            </w:pPr>
            <w:r w:rsidRPr="00A45F14">
              <w:rPr>
                <w:sz w:val="22"/>
                <w:szCs w:val="22"/>
              </w:rPr>
              <w:t>3</w:t>
            </w:r>
          </w:p>
        </w:tc>
      </w:tr>
      <w:tr w:rsidR="00130AC3" w:rsidRPr="00A45F14" w14:paraId="1483A708" w14:textId="77777777" w:rsidTr="00A45F14">
        <w:tc>
          <w:tcPr>
            <w:tcW w:w="3685" w:type="dxa"/>
          </w:tcPr>
          <w:p w14:paraId="24D0C20C" w14:textId="46E69B63" w:rsidR="00751261" w:rsidRPr="00A45F14" w:rsidRDefault="00751261" w:rsidP="00472751">
            <w:pPr>
              <w:numPr>
                <w:ilvl w:val="0"/>
                <w:numId w:val="0"/>
              </w:numPr>
              <w:spacing w:before="0" w:beforeAutospacing="0" w:after="0"/>
              <w:rPr>
                <w:sz w:val="22"/>
                <w:szCs w:val="22"/>
              </w:rPr>
            </w:pPr>
            <w:r w:rsidRPr="00A45F14">
              <w:rPr>
                <w:sz w:val="22"/>
                <w:szCs w:val="22"/>
              </w:rPr>
              <w:t>Preparation of E/b primitives</w:t>
            </w:r>
          </w:p>
        </w:tc>
        <w:tc>
          <w:tcPr>
            <w:tcW w:w="1487" w:type="dxa"/>
          </w:tcPr>
          <w:p w14:paraId="77B1097E" w14:textId="01793326"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5DC61D62"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14622720" w14:textId="6277CBA0" w:rsidR="00751261" w:rsidRPr="00A45F14" w:rsidRDefault="00751261" w:rsidP="00A45F14">
            <w:pPr>
              <w:numPr>
                <w:ilvl w:val="0"/>
                <w:numId w:val="0"/>
              </w:numPr>
              <w:spacing w:before="0" w:beforeAutospacing="0" w:after="0"/>
              <w:jc w:val="center"/>
              <w:rPr>
                <w:sz w:val="22"/>
                <w:szCs w:val="22"/>
              </w:rPr>
            </w:pPr>
            <w:r w:rsidRPr="00A45F14">
              <w:rPr>
                <w:sz w:val="22"/>
                <w:szCs w:val="22"/>
              </w:rPr>
              <w:t>7</w:t>
            </w:r>
          </w:p>
        </w:tc>
      </w:tr>
      <w:tr w:rsidR="00130AC3" w:rsidRPr="00A45F14" w14:paraId="61C3ED9E" w14:textId="77777777" w:rsidTr="00A45F14">
        <w:tc>
          <w:tcPr>
            <w:tcW w:w="3685" w:type="dxa"/>
          </w:tcPr>
          <w:p w14:paraId="56C41AC7" w14:textId="03740D5B" w:rsidR="00751261" w:rsidRPr="00A45F14" w:rsidRDefault="00751261" w:rsidP="00472751">
            <w:pPr>
              <w:numPr>
                <w:ilvl w:val="0"/>
                <w:numId w:val="0"/>
              </w:numPr>
              <w:spacing w:before="0" w:beforeAutospacing="0" w:after="0"/>
              <w:rPr>
                <w:sz w:val="22"/>
                <w:szCs w:val="22"/>
              </w:rPr>
            </w:pPr>
            <w:r w:rsidRPr="00A45F14">
              <w:rPr>
                <w:sz w:val="22"/>
                <w:szCs w:val="22"/>
              </w:rPr>
              <w:t>Preparation of single-piece belts</w:t>
            </w:r>
          </w:p>
        </w:tc>
        <w:tc>
          <w:tcPr>
            <w:tcW w:w="1487" w:type="dxa"/>
          </w:tcPr>
          <w:p w14:paraId="3C442254" w14:textId="5D99C08D"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1CE5C8C9"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36547972" w14:textId="28CBA2ED"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2CFC6AF0" w14:textId="77777777" w:rsidTr="00A45F14">
        <w:tc>
          <w:tcPr>
            <w:tcW w:w="3685" w:type="dxa"/>
          </w:tcPr>
          <w:p w14:paraId="24ECE3FC" w14:textId="2970E05E" w:rsidR="00751261" w:rsidRPr="00A45F14" w:rsidRDefault="00751261" w:rsidP="00472751">
            <w:pPr>
              <w:numPr>
                <w:ilvl w:val="0"/>
                <w:numId w:val="0"/>
              </w:numPr>
              <w:spacing w:before="0" w:beforeAutospacing="0" w:after="0"/>
              <w:rPr>
                <w:sz w:val="22"/>
                <w:szCs w:val="22"/>
              </w:rPr>
            </w:pPr>
            <w:r w:rsidRPr="00A45F14">
              <w:rPr>
                <w:sz w:val="22"/>
                <w:szCs w:val="22"/>
              </w:rPr>
              <w:t>E/b Preparation of diaphragms</w:t>
            </w:r>
          </w:p>
        </w:tc>
        <w:tc>
          <w:tcPr>
            <w:tcW w:w="1487" w:type="dxa"/>
          </w:tcPr>
          <w:p w14:paraId="2EF30EFE" w14:textId="41DAB9B1"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3D92F4F3"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49CBDD7A" w14:textId="273623DC" w:rsidR="00751261" w:rsidRPr="00A45F14" w:rsidRDefault="00751261" w:rsidP="00A45F14">
            <w:pPr>
              <w:numPr>
                <w:ilvl w:val="0"/>
                <w:numId w:val="0"/>
              </w:numPr>
              <w:spacing w:before="0" w:beforeAutospacing="0" w:after="0"/>
              <w:jc w:val="center"/>
              <w:rPr>
                <w:sz w:val="22"/>
                <w:szCs w:val="22"/>
              </w:rPr>
            </w:pPr>
            <w:r w:rsidRPr="00A45F14">
              <w:rPr>
                <w:sz w:val="22"/>
                <w:szCs w:val="22"/>
              </w:rPr>
              <w:t>5</w:t>
            </w:r>
          </w:p>
        </w:tc>
      </w:tr>
      <w:tr w:rsidR="00130AC3" w:rsidRPr="00A45F14" w14:paraId="30A25C4A" w14:textId="77777777" w:rsidTr="00A45F14">
        <w:tc>
          <w:tcPr>
            <w:tcW w:w="3685" w:type="dxa"/>
          </w:tcPr>
          <w:p w14:paraId="2108A31F" w14:textId="58F9E7C7" w:rsidR="00751261" w:rsidRPr="00A45F14" w:rsidRDefault="00751261" w:rsidP="00472751">
            <w:pPr>
              <w:numPr>
                <w:ilvl w:val="0"/>
                <w:numId w:val="0"/>
              </w:numPr>
              <w:spacing w:before="0" w:beforeAutospacing="0" w:after="0"/>
              <w:rPr>
                <w:sz w:val="22"/>
                <w:szCs w:val="22"/>
              </w:rPr>
            </w:pPr>
            <w:r w:rsidRPr="00A45F14">
              <w:rPr>
                <w:sz w:val="22"/>
                <w:szCs w:val="22"/>
              </w:rPr>
              <w:t>Preparation of single-piece steel covers</w:t>
            </w:r>
          </w:p>
        </w:tc>
        <w:tc>
          <w:tcPr>
            <w:tcW w:w="1487" w:type="dxa"/>
          </w:tcPr>
          <w:p w14:paraId="6366901B" w14:textId="0546EAE5"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70B33D2D"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273ED5F2" w14:textId="210BCD9E" w:rsidR="00751261" w:rsidRPr="00A45F14" w:rsidRDefault="00751261" w:rsidP="00A45F14">
            <w:pPr>
              <w:numPr>
                <w:ilvl w:val="0"/>
                <w:numId w:val="0"/>
              </w:numPr>
              <w:spacing w:before="0" w:beforeAutospacing="0" w:after="0"/>
              <w:jc w:val="center"/>
              <w:rPr>
                <w:sz w:val="22"/>
                <w:szCs w:val="22"/>
              </w:rPr>
            </w:pPr>
            <w:r w:rsidRPr="00A45F14">
              <w:rPr>
                <w:sz w:val="22"/>
                <w:szCs w:val="22"/>
              </w:rPr>
              <w:t>10</w:t>
            </w:r>
          </w:p>
        </w:tc>
      </w:tr>
      <w:tr w:rsidR="00130AC3" w:rsidRPr="00A45F14" w14:paraId="06201AA9" w14:textId="77777777" w:rsidTr="00A45F14">
        <w:tc>
          <w:tcPr>
            <w:tcW w:w="3685" w:type="dxa"/>
          </w:tcPr>
          <w:p w14:paraId="76170EAF" w14:textId="3981CBE3" w:rsidR="00751261" w:rsidRPr="00A45F14" w:rsidRDefault="00751261" w:rsidP="00472751">
            <w:pPr>
              <w:numPr>
                <w:ilvl w:val="0"/>
                <w:numId w:val="0"/>
              </w:numPr>
              <w:spacing w:before="0" w:beforeAutospacing="0" w:after="0"/>
              <w:rPr>
                <w:sz w:val="22"/>
                <w:szCs w:val="22"/>
              </w:rPr>
            </w:pPr>
            <w:r w:rsidRPr="00A45F14">
              <w:rPr>
                <w:sz w:val="22"/>
                <w:szCs w:val="22"/>
              </w:rPr>
              <w:t>Making electric bicycles</w:t>
            </w:r>
          </w:p>
        </w:tc>
        <w:tc>
          <w:tcPr>
            <w:tcW w:w="1487" w:type="dxa"/>
          </w:tcPr>
          <w:p w14:paraId="6D9B4B81" w14:textId="0AA1A70A"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79AC7E7C"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697D472B" w14:textId="5CDBDCF2"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2A55D78" w14:textId="77777777" w:rsidTr="00A45F14">
        <w:tc>
          <w:tcPr>
            <w:tcW w:w="3685" w:type="dxa"/>
          </w:tcPr>
          <w:p w14:paraId="5D6ECEDF" w14:textId="46E9FCB6" w:rsidR="00751261" w:rsidRPr="00A45F14" w:rsidRDefault="00751261" w:rsidP="00472751">
            <w:pPr>
              <w:numPr>
                <w:ilvl w:val="0"/>
                <w:numId w:val="0"/>
              </w:numPr>
              <w:spacing w:before="0" w:beforeAutospacing="0" w:after="0"/>
              <w:rPr>
                <w:sz w:val="22"/>
                <w:szCs w:val="22"/>
              </w:rPr>
            </w:pPr>
            <w:r w:rsidRPr="00A45F14">
              <w:rPr>
                <w:sz w:val="22"/>
                <w:szCs w:val="22"/>
              </w:rPr>
              <w:t>Preparation of E/B stairs</w:t>
            </w:r>
          </w:p>
        </w:tc>
        <w:tc>
          <w:tcPr>
            <w:tcW w:w="1487" w:type="dxa"/>
          </w:tcPr>
          <w:p w14:paraId="7F031946" w14:textId="55086996" w:rsidR="00751261" w:rsidRPr="00A45F14" w:rsidRDefault="00371589" w:rsidP="00A45F14">
            <w:pPr>
              <w:numPr>
                <w:ilvl w:val="0"/>
                <w:numId w:val="0"/>
              </w:numPr>
              <w:spacing w:before="0" w:beforeAutospacing="0" w:after="0"/>
              <w:jc w:val="center"/>
              <w:rPr>
                <w:sz w:val="22"/>
                <w:szCs w:val="22"/>
              </w:rPr>
            </w:pPr>
            <w:r w:rsidRPr="00A45F14">
              <w:rPr>
                <w:sz w:val="22"/>
                <w:szCs w:val="22"/>
              </w:rPr>
              <w:t>m</w:t>
            </w:r>
            <w:r w:rsidR="00751261" w:rsidRPr="00A45F14">
              <w:rPr>
                <w:sz w:val="22"/>
                <w:szCs w:val="22"/>
              </w:rPr>
              <w:t>3</w:t>
            </w:r>
          </w:p>
        </w:tc>
        <w:tc>
          <w:tcPr>
            <w:tcW w:w="1558" w:type="dxa"/>
          </w:tcPr>
          <w:p w14:paraId="34ED9196"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18F6E469" w14:textId="79B812BE"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0876DBE5" w14:textId="77777777" w:rsidTr="00A45F14">
        <w:tc>
          <w:tcPr>
            <w:tcW w:w="10345" w:type="dxa"/>
            <w:gridSpan w:val="4"/>
            <w:shd w:val="clear" w:color="auto" w:fill="DBE5F1" w:themeFill="accent1" w:themeFillTint="33"/>
          </w:tcPr>
          <w:p w14:paraId="1DEC2C94" w14:textId="1B511BF6" w:rsidR="00751261" w:rsidRPr="00A45F14" w:rsidRDefault="00751261" w:rsidP="00472751">
            <w:pPr>
              <w:numPr>
                <w:ilvl w:val="0"/>
                <w:numId w:val="0"/>
              </w:numPr>
              <w:spacing w:before="0" w:beforeAutospacing="0" w:after="0"/>
              <w:rPr>
                <w:sz w:val="22"/>
                <w:szCs w:val="22"/>
              </w:rPr>
            </w:pPr>
            <w:r w:rsidRPr="00A45F14">
              <w:rPr>
                <w:sz w:val="22"/>
                <w:szCs w:val="22"/>
              </w:rPr>
              <w:t>Reinforcement works</w:t>
            </w:r>
          </w:p>
        </w:tc>
      </w:tr>
      <w:tr w:rsidR="00130AC3" w:rsidRPr="00A45F14" w14:paraId="0E8841C1" w14:textId="77777777" w:rsidTr="00A45F14">
        <w:tc>
          <w:tcPr>
            <w:tcW w:w="3685" w:type="dxa"/>
            <w:shd w:val="clear" w:color="auto" w:fill="DBE5F1" w:themeFill="accent1" w:themeFillTint="33"/>
          </w:tcPr>
          <w:p w14:paraId="169C8107" w14:textId="1C4F3300" w:rsidR="00751261" w:rsidRPr="00A45F14" w:rsidRDefault="00751261"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0D0EB97F" w14:textId="25644F15" w:rsidR="00751261" w:rsidRPr="00A45F14" w:rsidRDefault="00751261" w:rsidP="00A45F14">
            <w:pPr>
              <w:numPr>
                <w:ilvl w:val="0"/>
                <w:numId w:val="0"/>
              </w:numPr>
              <w:spacing w:before="0" w:beforeAutospacing="0" w:after="0"/>
              <w:jc w:val="center"/>
              <w:rPr>
                <w:sz w:val="22"/>
                <w:szCs w:val="22"/>
              </w:rPr>
            </w:pPr>
            <w:r w:rsidRPr="00A45F14">
              <w:rPr>
                <w:sz w:val="22"/>
                <w:szCs w:val="22"/>
              </w:rPr>
              <w:t>Unit of measurement</w:t>
            </w:r>
          </w:p>
        </w:tc>
        <w:tc>
          <w:tcPr>
            <w:tcW w:w="1558" w:type="dxa"/>
            <w:shd w:val="clear" w:color="auto" w:fill="DBE5F1" w:themeFill="accent1" w:themeFillTint="33"/>
          </w:tcPr>
          <w:p w14:paraId="08EEE959" w14:textId="143AA86E" w:rsidR="00751261" w:rsidRPr="00A45F14" w:rsidRDefault="00751261" w:rsidP="00A45F14">
            <w:pPr>
              <w:numPr>
                <w:ilvl w:val="0"/>
                <w:numId w:val="0"/>
              </w:numPr>
              <w:spacing w:before="0" w:beforeAutospacing="0" w:after="0"/>
              <w:jc w:val="center"/>
              <w:rPr>
                <w:sz w:val="22"/>
                <w:szCs w:val="22"/>
              </w:rPr>
            </w:pPr>
            <w:r w:rsidRPr="00A45F14">
              <w:rPr>
                <w:sz w:val="22"/>
                <w:szCs w:val="22"/>
              </w:rPr>
              <w:t>Quantity</w:t>
            </w:r>
          </w:p>
        </w:tc>
        <w:tc>
          <w:tcPr>
            <w:tcW w:w="3615" w:type="dxa"/>
            <w:shd w:val="clear" w:color="auto" w:fill="DBE5F1" w:themeFill="accent1" w:themeFillTint="33"/>
          </w:tcPr>
          <w:p w14:paraId="507AB540" w14:textId="295C4899" w:rsidR="00751261" w:rsidRPr="00A45F14" w:rsidRDefault="00751261" w:rsidP="00A45F14">
            <w:pPr>
              <w:numPr>
                <w:ilvl w:val="0"/>
                <w:numId w:val="0"/>
              </w:numPr>
              <w:spacing w:before="0" w:beforeAutospacing="0" w:after="0"/>
              <w:jc w:val="center"/>
              <w:rPr>
                <w:sz w:val="22"/>
                <w:szCs w:val="22"/>
              </w:rPr>
            </w:pPr>
            <w:r w:rsidRPr="00A45F14">
              <w:rPr>
                <w:sz w:val="22"/>
                <w:szCs w:val="22"/>
              </w:rPr>
              <w:t>Sampling from each 20t batch by diameter</w:t>
            </w:r>
          </w:p>
        </w:tc>
      </w:tr>
      <w:tr w:rsidR="00130AC3" w:rsidRPr="00A45F14" w14:paraId="1A7DCF3C" w14:textId="77777777" w:rsidTr="00A45F14">
        <w:tc>
          <w:tcPr>
            <w:tcW w:w="3685" w:type="dxa"/>
          </w:tcPr>
          <w:p w14:paraId="420B6144" w14:textId="678401A4" w:rsidR="00751261" w:rsidRPr="00A45F14" w:rsidRDefault="00751261" w:rsidP="00472751">
            <w:pPr>
              <w:numPr>
                <w:ilvl w:val="0"/>
                <w:numId w:val="0"/>
              </w:numPr>
              <w:spacing w:before="0" w:beforeAutospacing="0" w:after="0"/>
              <w:rPr>
                <w:sz w:val="22"/>
                <w:szCs w:val="22"/>
              </w:rPr>
            </w:pPr>
            <w:r w:rsidRPr="00A45F14">
              <w:rPr>
                <w:sz w:val="22"/>
                <w:szCs w:val="22"/>
              </w:rPr>
              <w:t>Reinforcement Ø 6mm A240 C</w:t>
            </w:r>
          </w:p>
        </w:tc>
        <w:tc>
          <w:tcPr>
            <w:tcW w:w="1487" w:type="dxa"/>
          </w:tcPr>
          <w:p w14:paraId="499F558E" w14:textId="4E3FF068"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00A1F8FD"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60D9B190" w14:textId="05F69AFB"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12FE794" w14:textId="77777777" w:rsidTr="00A45F14">
        <w:tc>
          <w:tcPr>
            <w:tcW w:w="3685" w:type="dxa"/>
          </w:tcPr>
          <w:p w14:paraId="54344B01" w14:textId="35D3F574" w:rsidR="00751261" w:rsidRPr="00A45F14" w:rsidRDefault="00751261" w:rsidP="00472751">
            <w:pPr>
              <w:numPr>
                <w:ilvl w:val="0"/>
                <w:numId w:val="0"/>
              </w:numPr>
              <w:spacing w:before="0" w:beforeAutospacing="0" w:after="0"/>
              <w:rPr>
                <w:sz w:val="22"/>
                <w:szCs w:val="22"/>
              </w:rPr>
            </w:pPr>
            <w:r w:rsidRPr="00A45F14">
              <w:rPr>
                <w:sz w:val="22"/>
                <w:szCs w:val="22"/>
              </w:rPr>
              <w:t>Reinforcement Ø 8 mm A240 C</w:t>
            </w:r>
          </w:p>
        </w:tc>
        <w:tc>
          <w:tcPr>
            <w:tcW w:w="1487" w:type="dxa"/>
          </w:tcPr>
          <w:p w14:paraId="752E4532" w14:textId="1F7C3112"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0B217538"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1D9AA81B" w14:textId="7A732F6A"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12D0905D" w14:textId="77777777" w:rsidTr="00A45F14">
        <w:tc>
          <w:tcPr>
            <w:tcW w:w="3685" w:type="dxa"/>
          </w:tcPr>
          <w:p w14:paraId="77A2F458" w14:textId="663EEF4A" w:rsidR="00751261" w:rsidRPr="00A45F14" w:rsidRDefault="00751261" w:rsidP="00472751">
            <w:pPr>
              <w:numPr>
                <w:ilvl w:val="0"/>
                <w:numId w:val="0"/>
              </w:numPr>
              <w:spacing w:before="0" w:beforeAutospacing="0" w:after="0"/>
              <w:rPr>
                <w:sz w:val="22"/>
                <w:szCs w:val="22"/>
              </w:rPr>
            </w:pPr>
            <w:r w:rsidRPr="00A45F14">
              <w:rPr>
                <w:sz w:val="22"/>
                <w:szCs w:val="22"/>
              </w:rPr>
              <w:t>Reinforcement Ø 8 mm A 500C</w:t>
            </w:r>
          </w:p>
        </w:tc>
        <w:tc>
          <w:tcPr>
            <w:tcW w:w="1487" w:type="dxa"/>
          </w:tcPr>
          <w:p w14:paraId="4184BEBE" w14:textId="176EC9DE"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1C9652B9"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4DF03290" w14:textId="10431747"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164E2FAE" w14:textId="77777777" w:rsidTr="00A45F14">
        <w:tc>
          <w:tcPr>
            <w:tcW w:w="3685" w:type="dxa"/>
          </w:tcPr>
          <w:p w14:paraId="58F9D5C2" w14:textId="5087EDB1" w:rsidR="00751261" w:rsidRPr="00A45F14" w:rsidRDefault="00751261" w:rsidP="00472751">
            <w:pPr>
              <w:numPr>
                <w:ilvl w:val="0"/>
                <w:numId w:val="0"/>
              </w:numPr>
              <w:spacing w:before="0" w:beforeAutospacing="0" w:after="0"/>
              <w:rPr>
                <w:sz w:val="22"/>
                <w:szCs w:val="22"/>
              </w:rPr>
            </w:pPr>
            <w:r w:rsidRPr="00A45F14">
              <w:rPr>
                <w:sz w:val="22"/>
                <w:szCs w:val="22"/>
              </w:rPr>
              <w:t>Reinforcement Ø 10 mm A 500C</w:t>
            </w:r>
          </w:p>
        </w:tc>
        <w:tc>
          <w:tcPr>
            <w:tcW w:w="1487" w:type="dxa"/>
          </w:tcPr>
          <w:p w14:paraId="038A56B0" w14:textId="09B68415"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6D2C3DEE"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5550C2CE" w14:textId="39F5D8DE"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A872C67" w14:textId="77777777" w:rsidTr="00A45F14">
        <w:tc>
          <w:tcPr>
            <w:tcW w:w="3685" w:type="dxa"/>
          </w:tcPr>
          <w:p w14:paraId="329E932F" w14:textId="0EBF6208" w:rsidR="00751261" w:rsidRPr="00A45F14" w:rsidRDefault="00751261" w:rsidP="00472751">
            <w:pPr>
              <w:numPr>
                <w:ilvl w:val="0"/>
                <w:numId w:val="0"/>
              </w:numPr>
              <w:spacing w:before="0" w:beforeAutospacing="0" w:after="0"/>
              <w:rPr>
                <w:sz w:val="22"/>
                <w:szCs w:val="22"/>
              </w:rPr>
            </w:pPr>
            <w:r w:rsidRPr="00A45F14">
              <w:rPr>
                <w:sz w:val="22"/>
                <w:szCs w:val="22"/>
              </w:rPr>
              <w:t>Reinforcement Ø 12 mm A 500C</w:t>
            </w:r>
          </w:p>
        </w:tc>
        <w:tc>
          <w:tcPr>
            <w:tcW w:w="1487" w:type="dxa"/>
          </w:tcPr>
          <w:p w14:paraId="08814207" w14:textId="5F2094FC"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61CEB2C0"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51AC5008" w14:textId="00007DB7"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1617B225" w14:textId="77777777" w:rsidTr="00A45F14">
        <w:tc>
          <w:tcPr>
            <w:tcW w:w="3685" w:type="dxa"/>
          </w:tcPr>
          <w:p w14:paraId="231FB82D" w14:textId="2619EB9E" w:rsidR="00751261" w:rsidRPr="00A45F14" w:rsidRDefault="00751261" w:rsidP="00472751">
            <w:pPr>
              <w:numPr>
                <w:ilvl w:val="0"/>
                <w:numId w:val="0"/>
              </w:numPr>
              <w:spacing w:before="0" w:beforeAutospacing="0" w:after="0"/>
              <w:rPr>
                <w:sz w:val="22"/>
                <w:szCs w:val="22"/>
              </w:rPr>
            </w:pPr>
            <w:r w:rsidRPr="00A45F14">
              <w:rPr>
                <w:sz w:val="22"/>
                <w:szCs w:val="22"/>
              </w:rPr>
              <w:t>Reinforcement Ø 14 mm A 500C</w:t>
            </w:r>
          </w:p>
        </w:tc>
        <w:tc>
          <w:tcPr>
            <w:tcW w:w="1487" w:type="dxa"/>
          </w:tcPr>
          <w:p w14:paraId="12E95A9C" w14:textId="4B70CC63"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1D45D85C"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1B89F20E" w14:textId="415DD073"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7382ADBC" w14:textId="77777777" w:rsidTr="00A45F14">
        <w:tc>
          <w:tcPr>
            <w:tcW w:w="3685" w:type="dxa"/>
          </w:tcPr>
          <w:p w14:paraId="1FA51EEB" w14:textId="774FFAB5" w:rsidR="00751261" w:rsidRPr="00A45F14" w:rsidRDefault="00751261" w:rsidP="00472751">
            <w:pPr>
              <w:numPr>
                <w:ilvl w:val="0"/>
                <w:numId w:val="0"/>
              </w:numPr>
              <w:spacing w:before="0" w:beforeAutospacing="0" w:after="0"/>
              <w:rPr>
                <w:sz w:val="22"/>
                <w:szCs w:val="22"/>
              </w:rPr>
            </w:pPr>
            <w:r w:rsidRPr="00A45F14">
              <w:rPr>
                <w:sz w:val="22"/>
                <w:szCs w:val="22"/>
              </w:rPr>
              <w:t>Reinforcement Ø 16 mm A 500C</w:t>
            </w:r>
          </w:p>
        </w:tc>
        <w:tc>
          <w:tcPr>
            <w:tcW w:w="1487" w:type="dxa"/>
          </w:tcPr>
          <w:p w14:paraId="1C9FD8F1" w14:textId="5251E3DE"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3B52588A"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611B6871" w14:textId="2A9FAE11"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0F8986A6" w14:textId="77777777" w:rsidTr="00A45F14">
        <w:tc>
          <w:tcPr>
            <w:tcW w:w="3685" w:type="dxa"/>
          </w:tcPr>
          <w:p w14:paraId="1FDCDF0B" w14:textId="29FF4C1F" w:rsidR="00751261" w:rsidRPr="00A45F14" w:rsidRDefault="00751261" w:rsidP="00472751">
            <w:pPr>
              <w:numPr>
                <w:ilvl w:val="0"/>
                <w:numId w:val="0"/>
              </w:numPr>
              <w:spacing w:before="0" w:beforeAutospacing="0" w:after="0"/>
              <w:rPr>
                <w:sz w:val="22"/>
                <w:szCs w:val="22"/>
              </w:rPr>
            </w:pPr>
            <w:r w:rsidRPr="00A45F14">
              <w:rPr>
                <w:sz w:val="22"/>
                <w:szCs w:val="22"/>
              </w:rPr>
              <w:t>Reinforcement Ø 18 mm A 500C</w:t>
            </w:r>
          </w:p>
        </w:tc>
        <w:tc>
          <w:tcPr>
            <w:tcW w:w="1487" w:type="dxa"/>
          </w:tcPr>
          <w:p w14:paraId="7765641D" w14:textId="4218157B"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07BE9271"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3504ADBA" w14:textId="30FCEFD1"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06BCA312" w14:textId="77777777" w:rsidTr="00A45F14">
        <w:tc>
          <w:tcPr>
            <w:tcW w:w="3685" w:type="dxa"/>
          </w:tcPr>
          <w:p w14:paraId="61E6EC17" w14:textId="0DC89021" w:rsidR="00751261" w:rsidRPr="00A45F14" w:rsidRDefault="00751261" w:rsidP="00472751">
            <w:pPr>
              <w:numPr>
                <w:ilvl w:val="0"/>
                <w:numId w:val="0"/>
              </w:numPr>
              <w:spacing w:before="0" w:beforeAutospacing="0" w:after="0"/>
              <w:rPr>
                <w:sz w:val="22"/>
                <w:szCs w:val="22"/>
              </w:rPr>
            </w:pPr>
            <w:r w:rsidRPr="00A45F14">
              <w:rPr>
                <w:sz w:val="22"/>
                <w:szCs w:val="22"/>
              </w:rPr>
              <w:t>Reinforcement Ø 22 mm A 500C</w:t>
            </w:r>
          </w:p>
        </w:tc>
        <w:tc>
          <w:tcPr>
            <w:tcW w:w="1487" w:type="dxa"/>
          </w:tcPr>
          <w:p w14:paraId="72FC1382" w14:textId="624E0A5E"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4B85444F"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529A5BB2" w14:textId="66F0A3D1"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5735F3C1" w14:textId="77777777" w:rsidTr="00A45F14">
        <w:tc>
          <w:tcPr>
            <w:tcW w:w="3685" w:type="dxa"/>
          </w:tcPr>
          <w:p w14:paraId="6AD71211" w14:textId="65E489EF" w:rsidR="00751261" w:rsidRPr="00A45F14" w:rsidRDefault="00751261" w:rsidP="00472751">
            <w:pPr>
              <w:numPr>
                <w:ilvl w:val="0"/>
                <w:numId w:val="0"/>
              </w:numPr>
              <w:spacing w:before="0" w:beforeAutospacing="0" w:after="0"/>
              <w:rPr>
                <w:sz w:val="22"/>
                <w:szCs w:val="22"/>
              </w:rPr>
            </w:pPr>
            <w:r w:rsidRPr="00A45F14">
              <w:rPr>
                <w:sz w:val="22"/>
                <w:szCs w:val="22"/>
              </w:rPr>
              <w:t>Reinforcement Ø 2 5mm A 500C</w:t>
            </w:r>
          </w:p>
        </w:tc>
        <w:tc>
          <w:tcPr>
            <w:tcW w:w="1487" w:type="dxa"/>
          </w:tcPr>
          <w:p w14:paraId="57DCFD6D" w14:textId="68C94F3D"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53F32420"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31BDBE30" w14:textId="0DF1B3B3"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2FCB3909" w14:textId="77777777" w:rsidTr="00A45F14">
        <w:tc>
          <w:tcPr>
            <w:tcW w:w="3685" w:type="dxa"/>
          </w:tcPr>
          <w:p w14:paraId="26F91E99" w14:textId="642282CA" w:rsidR="00751261" w:rsidRPr="00A45F14" w:rsidRDefault="00751261" w:rsidP="00472751">
            <w:pPr>
              <w:numPr>
                <w:ilvl w:val="0"/>
                <w:numId w:val="0"/>
              </w:numPr>
              <w:spacing w:before="0" w:beforeAutospacing="0" w:after="0"/>
              <w:rPr>
                <w:sz w:val="22"/>
                <w:szCs w:val="22"/>
              </w:rPr>
            </w:pPr>
            <w:r w:rsidRPr="00A45F14">
              <w:rPr>
                <w:sz w:val="22"/>
                <w:szCs w:val="22"/>
              </w:rPr>
              <w:lastRenderedPageBreak/>
              <w:t>Reinforcement Ø 2 8mm A 500C</w:t>
            </w:r>
          </w:p>
        </w:tc>
        <w:tc>
          <w:tcPr>
            <w:tcW w:w="1487" w:type="dxa"/>
          </w:tcPr>
          <w:p w14:paraId="3E17AB53" w14:textId="2C2856CF" w:rsidR="00751261" w:rsidRPr="00A45F14" w:rsidRDefault="00751261" w:rsidP="00A45F14">
            <w:pPr>
              <w:numPr>
                <w:ilvl w:val="0"/>
                <w:numId w:val="0"/>
              </w:numPr>
              <w:spacing w:before="0" w:beforeAutospacing="0" w:after="0"/>
              <w:jc w:val="center"/>
              <w:rPr>
                <w:sz w:val="22"/>
                <w:szCs w:val="22"/>
              </w:rPr>
            </w:pPr>
            <w:r w:rsidRPr="00A45F14">
              <w:rPr>
                <w:sz w:val="22"/>
                <w:szCs w:val="22"/>
              </w:rPr>
              <w:t>t</w:t>
            </w:r>
          </w:p>
        </w:tc>
        <w:tc>
          <w:tcPr>
            <w:tcW w:w="1558" w:type="dxa"/>
          </w:tcPr>
          <w:p w14:paraId="2D145D87" w14:textId="77777777" w:rsidR="00751261" w:rsidRPr="00A45F14" w:rsidRDefault="00751261" w:rsidP="00A45F14">
            <w:pPr>
              <w:numPr>
                <w:ilvl w:val="0"/>
                <w:numId w:val="0"/>
              </w:numPr>
              <w:spacing w:before="0" w:beforeAutospacing="0" w:after="0"/>
              <w:jc w:val="center"/>
              <w:rPr>
                <w:sz w:val="22"/>
                <w:szCs w:val="22"/>
              </w:rPr>
            </w:pPr>
          </w:p>
        </w:tc>
        <w:tc>
          <w:tcPr>
            <w:tcW w:w="3615" w:type="dxa"/>
          </w:tcPr>
          <w:p w14:paraId="0154DDBC" w14:textId="229703A4" w:rsidR="00751261" w:rsidRPr="00A45F14" w:rsidRDefault="00751261" w:rsidP="00A45F14">
            <w:pPr>
              <w:numPr>
                <w:ilvl w:val="0"/>
                <w:numId w:val="0"/>
              </w:numPr>
              <w:spacing w:before="0" w:beforeAutospacing="0" w:after="0"/>
              <w:jc w:val="center"/>
              <w:rPr>
                <w:sz w:val="22"/>
                <w:szCs w:val="22"/>
              </w:rPr>
            </w:pPr>
            <w:r w:rsidRPr="00A45F14">
              <w:rPr>
                <w:sz w:val="22"/>
                <w:szCs w:val="22"/>
              </w:rPr>
              <w:t>1</w:t>
            </w:r>
          </w:p>
        </w:tc>
      </w:tr>
      <w:tr w:rsidR="00130AC3" w:rsidRPr="00A45F14" w14:paraId="3CF096A2" w14:textId="77777777" w:rsidTr="00A45F14">
        <w:tc>
          <w:tcPr>
            <w:tcW w:w="10345" w:type="dxa"/>
            <w:gridSpan w:val="4"/>
            <w:shd w:val="clear" w:color="auto" w:fill="DBE5F1" w:themeFill="accent1" w:themeFillTint="33"/>
          </w:tcPr>
          <w:p w14:paraId="6F7D81FC" w14:textId="65A001DE" w:rsidR="00751261" w:rsidRPr="00A45F14" w:rsidRDefault="00751261" w:rsidP="00472751">
            <w:pPr>
              <w:numPr>
                <w:ilvl w:val="0"/>
                <w:numId w:val="0"/>
              </w:numPr>
              <w:spacing w:before="0" w:beforeAutospacing="0" w:after="0"/>
              <w:rPr>
                <w:sz w:val="22"/>
                <w:szCs w:val="22"/>
              </w:rPr>
            </w:pPr>
            <w:r w:rsidRPr="00A45F14">
              <w:rPr>
                <w:sz w:val="22"/>
                <w:szCs w:val="22"/>
              </w:rPr>
              <w:t>Concrete strength testing</w:t>
            </w:r>
          </w:p>
        </w:tc>
      </w:tr>
      <w:tr w:rsidR="00130AC3" w:rsidRPr="00A45F14" w14:paraId="139AECB0" w14:textId="77777777" w:rsidTr="00A45F14">
        <w:tc>
          <w:tcPr>
            <w:tcW w:w="3685" w:type="dxa"/>
            <w:shd w:val="clear" w:color="auto" w:fill="DBE5F1" w:themeFill="accent1" w:themeFillTint="33"/>
          </w:tcPr>
          <w:p w14:paraId="1D8678DE" w14:textId="37BC2204" w:rsidR="00751261" w:rsidRPr="00A45F14" w:rsidRDefault="00751261"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4AD7A208" w14:textId="4771B95C" w:rsidR="00751261" w:rsidRPr="00A45F14" w:rsidRDefault="00751261" w:rsidP="00A45F14">
            <w:pPr>
              <w:numPr>
                <w:ilvl w:val="0"/>
                <w:numId w:val="0"/>
              </w:numPr>
              <w:spacing w:before="0" w:beforeAutospacing="0" w:after="0"/>
              <w:jc w:val="center"/>
              <w:rPr>
                <w:sz w:val="22"/>
                <w:szCs w:val="22"/>
              </w:rPr>
            </w:pPr>
            <w:r w:rsidRPr="00A45F14">
              <w:rPr>
                <w:sz w:val="22"/>
                <w:szCs w:val="22"/>
              </w:rPr>
              <w:t>Unit of measurement</w:t>
            </w:r>
          </w:p>
        </w:tc>
        <w:tc>
          <w:tcPr>
            <w:tcW w:w="5173" w:type="dxa"/>
            <w:gridSpan w:val="2"/>
            <w:shd w:val="clear" w:color="auto" w:fill="DBE5F1" w:themeFill="accent1" w:themeFillTint="33"/>
          </w:tcPr>
          <w:p w14:paraId="5A1931DE" w14:textId="57B3CCD9" w:rsidR="00751261" w:rsidRPr="00A45F14" w:rsidRDefault="00751261" w:rsidP="00A45F14">
            <w:pPr>
              <w:numPr>
                <w:ilvl w:val="0"/>
                <w:numId w:val="0"/>
              </w:numPr>
              <w:spacing w:before="0" w:beforeAutospacing="0" w:after="0"/>
              <w:jc w:val="center"/>
              <w:rPr>
                <w:sz w:val="22"/>
                <w:szCs w:val="22"/>
              </w:rPr>
            </w:pPr>
            <w:r w:rsidRPr="00A45F14">
              <w:rPr>
                <w:sz w:val="22"/>
                <w:szCs w:val="22"/>
              </w:rPr>
              <w:t>Quantity</w:t>
            </w:r>
          </w:p>
        </w:tc>
      </w:tr>
      <w:tr w:rsidR="00130AC3" w:rsidRPr="00A45F14" w14:paraId="3123AA67" w14:textId="77777777" w:rsidTr="00A45F14">
        <w:tc>
          <w:tcPr>
            <w:tcW w:w="3685" w:type="dxa"/>
          </w:tcPr>
          <w:p w14:paraId="76F70AB0" w14:textId="62A74457" w:rsidR="00751261" w:rsidRPr="00A45F14" w:rsidRDefault="00751261" w:rsidP="00472751">
            <w:pPr>
              <w:numPr>
                <w:ilvl w:val="0"/>
                <w:numId w:val="0"/>
              </w:numPr>
              <w:spacing w:before="0" w:beforeAutospacing="0" w:after="0"/>
              <w:rPr>
                <w:sz w:val="22"/>
                <w:szCs w:val="22"/>
              </w:rPr>
            </w:pPr>
            <w:r w:rsidRPr="00A45F14">
              <w:rPr>
                <w:sz w:val="22"/>
                <w:szCs w:val="22"/>
              </w:rPr>
              <w:t>Determination of concrete strength by non-destructive elastic rebound method using Schmidt Hummer sclerometer</w:t>
            </w:r>
          </w:p>
        </w:tc>
        <w:tc>
          <w:tcPr>
            <w:tcW w:w="1487" w:type="dxa"/>
          </w:tcPr>
          <w:p w14:paraId="7E620AD4" w14:textId="4F98B8DE" w:rsidR="00751261" w:rsidRPr="00A45F14" w:rsidRDefault="00235C2E" w:rsidP="00A45F14">
            <w:pPr>
              <w:numPr>
                <w:ilvl w:val="0"/>
                <w:numId w:val="0"/>
              </w:numPr>
              <w:spacing w:before="0" w:beforeAutospacing="0" w:after="0"/>
              <w:jc w:val="center"/>
              <w:rPr>
                <w:sz w:val="22"/>
                <w:szCs w:val="22"/>
              </w:rPr>
            </w:pPr>
            <w:r w:rsidRPr="00A45F14">
              <w:rPr>
                <w:sz w:val="22"/>
                <w:szCs w:val="22"/>
              </w:rPr>
              <w:t>piece</w:t>
            </w:r>
          </w:p>
        </w:tc>
        <w:tc>
          <w:tcPr>
            <w:tcW w:w="5173" w:type="dxa"/>
            <w:gridSpan w:val="2"/>
          </w:tcPr>
          <w:p w14:paraId="124661D4" w14:textId="5B4B5D1D" w:rsidR="00751261" w:rsidRPr="00A45F14" w:rsidRDefault="00235C2E" w:rsidP="00A45F14">
            <w:pPr>
              <w:numPr>
                <w:ilvl w:val="0"/>
                <w:numId w:val="0"/>
              </w:numPr>
              <w:spacing w:before="0" w:beforeAutospacing="0" w:after="0"/>
              <w:jc w:val="center"/>
              <w:rPr>
                <w:sz w:val="22"/>
                <w:szCs w:val="22"/>
              </w:rPr>
            </w:pPr>
            <w:r w:rsidRPr="00A45F14">
              <w:rPr>
                <w:sz w:val="22"/>
                <w:szCs w:val="22"/>
              </w:rPr>
              <w:t>20</w:t>
            </w:r>
          </w:p>
        </w:tc>
      </w:tr>
      <w:tr w:rsidR="00130AC3" w:rsidRPr="00A45F14" w14:paraId="663D3333" w14:textId="77777777" w:rsidTr="00A45F14">
        <w:tc>
          <w:tcPr>
            <w:tcW w:w="3685" w:type="dxa"/>
          </w:tcPr>
          <w:p w14:paraId="59F62C9F" w14:textId="39B2E4D7" w:rsidR="00235C2E" w:rsidRPr="00A45F14" w:rsidRDefault="00235C2E" w:rsidP="00472751">
            <w:pPr>
              <w:numPr>
                <w:ilvl w:val="0"/>
                <w:numId w:val="0"/>
              </w:numPr>
              <w:spacing w:before="0" w:beforeAutospacing="0" w:after="0"/>
              <w:rPr>
                <w:sz w:val="22"/>
                <w:szCs w:val="22"/>
              </w:rPr>
            </w:pPr>
            <w:r w:rsidRPr="00A45F14">
              <w:rPr>
                <w:sz w:val="22"/>
                <w:szCs w:val="22"/>
              </w:rPr>
              <w:t>Visual inspection of welding stations</w:t>
            </w:r>
          </w:p>
        </w:tc>
        <w:tc>
          <w:tcPr>
            <w:tcW w:w="1487" w:type="dxa"/>
          </w:tcPr>
          <w:p w14:paraId="541ABB22" w14:textId="23AC0B72" w:rsidR="00235C2E" w:rsidRPr="00A45F14" w:rsidRDefault="00235C2E" w:rsidP="00A45F14">
            <w:pPr>
              <w:numPr>
                <w:ilvl w:val="0"/>
                <w:numId w:val="0"/>
              </w:numPr>
              <w:spacing w:before="0" w:beforeAutospacing="0" w:after="0"/>
              <w:jc w:val="center"/>
              <w:rPr>
                <w:sz w:val="22"/>
                <w:szCs w:val="22"/>
              </w:rPr>
            </w:pPr>
            <w:r w:rsidRPr="00A45F14">
              <w:rPr>
                <w:sz w:val="22"/>
                <w:szCs w:val="22"/>
              </w:rPr>
              <w:t>gm</w:t>
            </w:r>
          </w:p>
        </w:tc>
        <w:tc>
          <w:tcPr>
            <w:tcW w:w="5173" w:type="dxa"/>
            <w:gridSpan w:val="2"/>
          </w:tcPr>
          <w:p w14:paraId="2089EC5B" w14:textId="3A95A31B" w:rsidR="00235C2E" w:rsidRPr="00A45F14" w:rsidRDefault="00235C2E" w:rsidP="00A45F14">
            <w:pPr>
              <w:numPr>
                <w:ilvl w:val="0"/>
                <w:numId w:val="0"/>
              </w:numPr>
              <w:spacing w:before="0" w:beforeAutospacing="0" w:after="0"/>
              <w:jc w:val="center"/>
              <w:rPr>
                <w:sz w:val="22"/>
                <w:szCs w:val="22"/>
              </w:rPr>
            </w:pPr>
            <w:r w:rsidRPr="00A45F14">
              <w:rPr>
                <w:sz w:val="22"/>
                <w:szCs w:val="22"/>
              </w:rPr>
              <w:t>200</w:t>
            </w:r>
          </w:p>
        </w:tc>
      </w:tr>
      <w:tr w:rsidR="00130AC3" w:rsidRPr="00A45F14" w14:paraId="6C0C1DE7" w14:textId="77777777" w:rsidTr="00A45F14">
        <w:tc>
          <w:tcPr>
            <w:tcW w:w="3685" w:type="dxa"/>
          </w:tcPr>
          <w:p w14:paraId="27F6BD3D" w14:textId="54BE3B39" w:rsidR="00235C2E" w:rsidRPr="00A45F14" w:rsidRDefault="00235C2E" w:rsidP="00472751">
            <w:pPr>
              <w:numPr>
                <w:ilvl w:val="0"/>
                <w:numId w:val="0"/>
              </w:numPr>
              <w:spacing w:before="0" w:beforeAutospacing="0" w:after="0"/>
              <w:rPr>
                <w:sz w:val="22"/>
                <w:szCs w:val="22"/>
              </w:rPr>
            </w:pPr>
            <w:r w:rsidRPr="00A45F14">
              <w:rPr>
                <w:sz w:val="22"/>
                <w:szCs w:val="22"/>
              </w:rPr>
              <w:t>Welding electrode tests</w:t>
            </w:r>
          </w:p>
        </w:tc>
        <w:tc>
          <w:tcPr>
            <w:tcW w:w="1487" w:type="dxa"/>
          </w:tcPr>
          <w:p w14:paraId="3FC6A859" w14:textId="2DCA670F" w:rsidR="00235C2E" w:rsidRPr="00A45F14" w:rsidRDefault="00235C2E" w:rsidP="00A45F14">
            <w:pPr>
              <w:numPr>
                <w:ilvl w:val="0"/>
                <w:numId w:val="0"/>
              </w:numPr>
              <w:spacing w:before="0" w:beforeAutospacing="0" w:after="0"/>
              <w:jc w:val="center"/>
              <w:rPr>
                <w:sz w:val="22"/>
                <w:szCs w:val="22"/>
              </w:rPr>
            </w:pPr>
            <w:r w:rsidRPr="00A45F14">
              <w:rPr>
                <w:sz w:val="22"/>
                <w:szCs w:val="22"/>
              </w:rPr>
              <w:t>piece</w:t>
            </w:r>
          </w:p>
        </w:tc>
        <w:tc>
          <w:tcPr>
            <w:tcW w:w="5173" w:type="dxa"/>
            <w:gridSpan w:val="2"/>
          </w:tcPr>
          <w:p w14:paraId="43353A58" w14:textId="48E07873" w:rsidR="00235C2E" w:rsidRPr="00A45F14" w:rsidRDefault="00235C2E" w:rsidP="00A45F14">
            <w:pPr>
              <w:numPr>
                <w:ilvl w:val="0"/>
                <w:numId w:val="0"/>
              </w:numPr>
              <w:spacing w:before="0" w:beforeAutospacing="0" w:after="0"/>
              <w:jc w:val="center"/>
              <w:rPr>
                <w:sz w:val="22"/>
                <w:szCs w:val="22"/>
              </w:rPr>
            </w:pPr>
            <w:r w:rsidRPr="00A45F14">
              <w:rPr>
                <w:sz w:val="22"/>
                <w:szCs w:val="22"/>
              </w:rPr>
              <w:t>5</w:t>
            </w:r>
          </w:p>
        </w:tc>
      </w:tr>
      <w:tr w:rsidR="00130AC3" w:rsidRPr="00A45F14" w14:paraId="488123A0" w14:textId="77777777" w:rsidTr="00A45F14">
        <w:tc>
          <w:tcPr>
            <w:tcW w:w="3685" w:type="dxa"/>
          </w:tcPr>
          <w:p w14:paraId="7BD528CF" w14:textId="5E5C8B62" w:rsidR="00235C2E" w:rsidRPr="00A45F14" w:rsidRDefault="00235C2E" w:rsidP="00472751">
            <w:pPr>
              <w:numPr>
                <w:ilvl w:val="0"/>
                <w:numId w:val="0"/>
              </w:numPr>
              <w:spacing w:before="0" w:beforeAutospacing="0" w:after="0"/>
              <w:rPr>
                <w:sz w:val="22"/>
                <w:szCs w:val="22"/>
              </w:rPr>
            </w:pPr>
            <w:r w:rsidRPr="00A45F14">
              <w:rPr>
                <w:sz w:val="22"/>
                <w:szCs w:val="22"/>
              </w:rPr>
              <w:t>Determination of concrete strength using a sample cylinder drilled from a reinforced concrete structure</w:t>
            </w:r>
          </w:p>
        </w:tc>
        <w:tc>
          <w:tcPr>
            <w:tcW w:w="1487" w:type="dxa"/>
          </w:tcPr>
          <w:p w14:paraId="3B8B7A4C" w14:textId="3948A191" w:rsidR="00235C2E" w:rsidRPr="00A45F14" w:rsidRDefault="00235C2E" w:rsidP="00A45F14">
            <w:pPr>
              <w:numPr>
                <w:ilvl w:val="0"/>
                <w:numId w:val="0"/>
              </w:numPr>
              <w:spacing w:before="0" w:beforeAutospacing="0" w:after="0"/>
              <w:jc w:val="center"/>
              <w:rPr>
                <w:sz w:val="22"/>
                <w:szCs w:val="22"/>
              </w:rPr>
            </w:pPr>
            <w:r w:rsidRPr="00A45F14">
              <w:rPr>
                <w:sz w:val="22"/>
                <w:szCs w:val="22"/>
              </w:rPr>
              <w:t>piece</w:t>
            </w:r>
          </w:p>
        </w:tc>
        <w:tc>
          <w:tcPr>
            <w:tcW w:w="5173" w:type="dxa"/>
            <w:gridSpan w:val="2"/>
          </w:tcPr>
          <w:p w14:paraId="70DF7B11" w14:textId="51635CED" w:rsidR="00235C2E" w:rsidRPr="00A45F14" w:rsidRDefault="00235C2E" w:rsidP="00A45F14">
            <w:pPr>
              <w:numPr>
                <w:ilvl w:val="0"/>
                <w:numId w:val="0"/>
              </w:numPr>
              <w:spacing w:before="0" w:beforeAutospacing="0" w:after="0"/>
              <w:jc w:val="center"/>
              <w:rPr>
                <w:sz w:val="22"/>
                <w:szCs w:val="22"/>
              </w:rPr>
            </w:pPr>
            <w:r w:rsidRPr="00A45F14">
              <w:rPr>
                <w:sz w:val="22"/>
                <w:szCs w:val="22"/>
              </w:rPr>
              <w:t>10</w:t>
            </w:r>
          </w:p>
        </w:tc>
      </w:tr>
      <w:tr w:rsidR="00130AC3" w:rsidRPr="00A45F14" w14:paraId="36E452A6" w14:textId="77777777" w:rsidTr="00A45F14">
        <w:tc>
          <w:tcPr>
            <w:tcW w:w="3685" w:type="dxa"/>
          </w:tcPr>
          <w:p w14:paraId="4D089610" w14:textId="67965248" w:rsidR="00235C2E" w:rsidRPr="00A45F14" w:rsidRDefault="00235C2E" w:rsidP="00472751">
            <w:pPr>
              <w:numPr>
                <w:ilvl w:val="0"/>
                <w:numId w:val="0"/>
              </w:numPr>
              <w:spacing w:before="0" w:beforeAutospacing="0" w:after="0"/>
              <w:rPr>
                <w:sz w:val="22"/>
                <w:szCs w:val="22"/>
              </w:rPr>
            </w:pPr>
            <w:r w:rsidRPr="00A45F14">
              <w:rPr>
                <w:sz w:val="22"/>
                <w:szCs w:val="22"/>
              </w:rPr>
              <w:t>Inspection of welding seams of metal structures using equipment</w:t>
            </w:r>
          </w:p>
        </w:tc>
        <w:tc>
          <w:tcPr>
            <w:tcW w:w="1487" w:type="dxa"/>
          </w:tcPr>
          <w:p w14:paraId="5D71B39C" w14:textId="75600C2E" w:rsidR="00235C2E" w:rsidRPr="00A45F14" w:rsidRDefault="00235C2E" w:rsidP="00A45F14">
            <w:pPr>
              <w:numPr>
                <w:ilvl w:val="0"/>
                <w:numId w:val="0"/>
              </w:numPr>
              <w:spacing w:before="0" w:beforeAutospacing="0" w:after="0"/>
              <w:jc w:val="center"/>
              <w:rPr>
                <w:sz w:val="22"/>
                <w:szCs w:val="22"/>
              </w:rPr>
            </w:pPr>
            <w:r w:rsidRPr="00A45F14">
              <w:rPr>
                <w:sz w:val="22"/>
                <w:szCs w:val="22"/>
              </w:rPr>
              <w:t>gm</w:t>
            </w:r>
          </w:p>
        </w:tc>
        <w:tc>
          <w:tcPr>
            <w:tcW w:w="5173" w:type="dxa"/>
            <w:gridSpan w:val="2"/>
          </w:tcPr>
          <w:p w14:paraId="6E0452AB" w14:textId="68DAD619" w:rsidR="00235C2E" w:rsidRPr="00A45F14" w:rsidRDefault="00235C2E" w:rsidP="00A45F14">
            <w:pPr>
              <w:numPr>
                <w:ilvl w:val="0"/>
                <w:numId w:val="0"/>
              </w:numPr>
              <w:spacing w:before="0" w:beforeAutospacing="0" w:after="0"/>
              <w:jc w:val="center"/>
              <w:rPr>
                <w:sz w:val="22"/>
                <w:szCs w:val="22"/>
              </w:rPr>
            </w:pPr>
            <w:r w:rsidRPr="00A45F14">
              <w:rPr>
                <w:sz w:val="22"/>
                <w:szCs w:val="22"/>
              </w:rPr>
              <w:t>50</w:t>
            </w:r>
          </w:p>
        </w:tc>
      </w:tr>
      <w:tr w:rsidR="00130AC3" w:rsidRPr="00A45F14" w14:paraId="358AEE72" w14:textId="77777777" w:rsidTr="00A45F14">
        <w:tc>
          <w:tcPr>
            <w:tcW w:w="10345" w:type="dxa"/>
            <w:gridSpan w:val="4"/>
            <w:shd w:val="clear" w:color="auto" w:fill="DBE5F1" w:themeFill="accent1" w:themeFillTint="33"/>
          </w:tcPr>
          <w:p w14:paraId="572EB2B7" w14:textId="55772F13" w:rsidR="00235C2E" w:rsidRPr="00A45F14" w:rsidRDefault="00235C2E" w:rsidP="00472751">
            <w:pPr>
              <w:numPr>
                <w:ilvl w:val="0"/>
                <w:numId w:val="0"/>
              </w:numPr>
              <w:spacing w:before="0" w:beforeAutospacing="0" w:after="0"/>
              <w:rPr>
                <w:sz w:val="22"/>
                <w:szCs w:val="22"/>
              </w:rPr>
            </w:pPr>
            <w:r w:rsidRPr="00A45F14">
              <w:rPr>
                <w:sz w:val="22"/>
                <w:szCs w:val="22"/>
              </w:rPr>
              <w:t>Exterior decoration</w:t>
            </w:r>
          </w:p>
        </w:tc>
      </w:tr>
      <w:tr w:rsidR="00130AC3" w:rsidRPr="00A45F14" w14:paraId="14FA2EEE" w14:textId="77777777" w:rsidTr="00A45F14">
        <w:tc>
          <w:tcPr>
            <w:tcW w:w="3685" w:type="dxa"/>
            <w:shd w:val="clear" w:color="auto" w:fill="DBE5F1" w:themeFill="accent1" w:themeFillTint="33"/>
          </w:tcPr>
          <w:p w14:paraId="7AFE776A" w14:textId="6DC9C0FB" w:rsidR="00235C2E" w:rsidRPr="00A45F14" w:rsidRDefault="00235C2E" w:rsidP="00472751">
            <w:pPr>
              <w:numPr>
                <w:ilvl w:val="0"/>
                <w:numId w:val="0"/>
              </w:numPr>
              <w:spacing w:before="0" w:beforeAutospacing="0" w:after="0"/>
              <w:rPr>
                <w:sz w:val="22"/>
                <w:szCs w:val="22"/>
              </w:rPr>
            </w:pPr>
            <w:r w:rsidRPr="00A45F14">
              <w:rPr>
                <w:sz w:val="22"/>
                <w:szCs w:val="22"/>
              </w:rPr>
              <w:t>Description</w:t>
            </w:r>
          </w:p>
        </w:tc>
        <w:tc>
          <w:tcPr>
            <w:tcW w:w="1487" w:type="dxa"/>
            <w:shd w:val="clear" w:color="auto" w:fill="DBE5F1" w:themeFill="accent1" w:themeFillTint="33"/>
          </w:tcPr>
          <w:p w14:paraId="0F382043" w14:textId="6FFD55F7" w:rsidR="00235C2E" w:rsidRPr="00A45F14" w:rsidRDefault="00235C2E" w:rsidP="00A45F14">
            <w:pPr>
              <w:numPr>
                <w:ilvl w:val="0"/>
                <w:numId w:val="0"/>
              </w:numPr>
              <w:spacing w:before="0" w:beforeAutospacing="0" w:after="0"/>
              <w:jc w:val="center"/>
              <w:rPr>
                <w:sz w:val="22"/>
                <w:szCs w:val="22"/>
              </w:rPr>
            </w:pPr>
            <w:r w:rsidRPr="00A45F14">
              <w:rPr>
                <w:sz w:val="22"/>
                <w:szCs w:val="22"/>
              </w:rPr>
              <w:t>Unit of measurement</w:t>
            </w:r>
          </w:p>
        </w:tc>
        <w:tc>
          <w:tcPr>
            <w:tcW w:w="5173" w:type="dxa"/>
            <w:gridSpan w:val="2"/>
            <w:shd w:val="clear" w:color="auto" w:fill="DBE5F1" w:themeFill="accent1" w:themeFillTint="33"/>
          </w:tcPr>
          <w:p w14:paraId="773A5C77" w14:textId="64D7DD70" w:rsidR="00235C2E" w:rsidRPr="00A45F14" w:rsidRDefault="00235C2E" w:rsidP="00A45F14">
            <w:pPr>
              <w:numPr>
                <w:ilvl w:val="0"/>
                <w:numId w:val="0"/>
              </w:numPr>
              <w:spacing w:before="0" w:beforeAutospacing="0" w:after="0"/>
              <w:jc w:val="center"/>
              <w:rPr>
                <w:sz w:val="22"/>
                <w:szCs w:val="22"/>
              </w:rPr>
            </w:pPr>
            <w:r w:rsidRPr="00A45F14">
              <w:rPr>
                <w:sz w:val="22"/>
                <w:szCs w:val="22"/>
              </w:rPr>
              <w:t>Quantity</w:t>
            </w:r>
          </w:p>
        </w:tc>
      </w:tr>
      <w:tr w:rsidR="00130AC3" w:rsidRPr="00A45F14" w14:paraId="2A336227" w14:textId="77777777" w:rsidTr="00A45F14">
        <w:tc>
          <w:tcPr>
            <w:tcW w:w="3685" w:type="dxa"/>
          </w:tcPr>
          <w:p w14:paraId="3B8A8E1F" w14:textId="3D888885" w:rsidR="00235C2E" w:rsidRPr="00A45F14" w:rsidRDefault="00235C2E" w:rsidP="00472751">
            <w:pPr>
              <w:numPr>
                <w:ilvl w:val="0"/>
                <w:numId w:val="0"/>
              </w:numPr>
              <w:spacing w:before="0" w:beforeAutospacing="0" w:after="0"/>
              <w:rPr>
                <w:sz w:val="22"/>
                <w:szCs w:val="22"/>
              </w:rPr>
            </w:pPr>
            <w:r w:rsidRPr="00A45F14">
              <w:rPr>
                <w:sz w:val="22"/>
                <w:szCs w:val="22"/>
              </w:rPr>
              <w:t>Determination of the thermal conductivity of materials</w:t>
            </w:r>
          </w:p>
        </w:tc>
        <w:tc>
          <w:tcPr>
            <w:tcW w:w="1487" w:type="dxa"/>
          </w:tcPr>
          <w:p w14:paraId="4D7B1EFE" w14:textId="50CDD009" w:rsidR="00235C2E" w:rsidRPr="00A45F14" w:rsidRDefault="00235C2E" w:rsidP="00A45F14">
            <w:pPr>
              <w:numPr>
                <w:ilvl w:val="0"/>
                <w:numId w:val="0"/>
              </w:numPr>
              <w:spacing w:before="0" w:beforeAutospacing="0" w:after="0"/>
              <w:jc w:val="center"/>
              <w:rPr>
                <w:sz w:val="22"/>
                <w:szCs w:val="22"/>
              </w:rPr>
            </w:pPr>
            <w:r w:rsidRPr="00A45F14">
              <w:rPr>
                <w:sz w:val="22"/>
                <w:szCs w:val="22"/>
              </w:rPr>
              <w:t>by layer</w:t>
            </w:r>
          </w:p>
        </w:tc>
        <w:tc>
          <w:tcPr>
            <w:tcW w:w="5173" w:type="dxa"/>
            <w:gridSpan w:val="2"/>
          </w:tcPr>
          <w:p w14:paraId="0760DE0E" w14:textId="02B2DAF1" w:rsidR="00235C2E" w:rsidRPr="00A45F14" w:rsidRDefault="00235C2E" w:rsidP="00A45F14">
            <w:pPr>
              <w:numPr>
                <w:ilvl w:val="0"/>
                <w:numId w:val="0"/>
              </w:numPr>
              <w:spacing w:before="0" w:beforeAutospacing="0" w:after="0"/>
              <w:jc w:val="center"/>
              <w:rPr>
                <w:sz w:val="22"/>
                <w:szCs w:val="22"/>
              </w:rPr>
            </w:pPr>
            <w:r w:rsidRPr="00A45F14">
              <w:rPr>
                <w:sz w:val="22"/>
                <w:szCs w:val="22"/>
              </w:rPr>
              <w:t>1</w:t>
            </w:r>
          </w:p>
        </w:tc>
      </w:tr>
      <w:tr w:rsidR="00C26B87" w:rsidRPr="00A45F14" w14:paraId="772AE687" w14:textId="77777777" w:rsidTr="00A45F14">
        <w:tc>
          <w:tcPr>
            <w:tcW w:w="3685" w:type="dxa"/>
          </w:tcPr>
          <w:p w14:paraId="1183DC33" w14:textId="678C5559" w:rsidR="00235C2E" w:rsidRPr="00A45F14" w:rsidRDefault="00235C2E" w:rsidP="00472751">
            <w:pPr>
              <w:numPr>
                <w:ilvl w:val="0"/>
                <w:numId w:val="0"/>
              </w:numPr>
              <w:spacing w:before="0" w:beforeAutospacing="0" w:after="0"/>
              <w:rPr>
                <w:sz w:val="22"/>
                <w:szCs w:val="22"/>
              </w:rPr>
            </w:pPr>
            <w:r w:rsidRPr="00A45F14">
              <w:rPr>
                <w:sz w:val="22"/>
                <w:szCs w:val="22"/>
              </w:rPr>
              <w:t>Determination of organic matter content in thermal insulation materials</w:t>
            </w:r>
          </w:p>
        </w:tc>
        <w:tc>
          <w:tcPr>
            <w:tcW w:w="1487" w:type="dxa"/>
          </w:tcPr>
          <w:p w14:paraId="0AA33E9D" w14:textId="1670709E" w:rsidR="00235C2E" w:rsidRPr="00A45F14" w:rsidRDefault="00235C2E" w:rsidP="00A45F14">
            <w:pPr>
              <w:numPr>
                <w:ilvl w:val="0"/>
                <w:numId w:val="0"/>
              </w:numPr>
              <w:spacing w:before="0" w:beforeAutospacing="0" w:after="0"/>
              <w:jc w:val="center"/>
              <w:rPr>
                <w:sz w:val="22"/>
                <w:szCs w:val="22"/>
              </w:rPr>
            </w:pPr>
            <w:r w:rsidRPr="00A45F14">
              <w:rPr>
                <w:sz w:val="22"/>
                <w:szCs w:val="22"/>
              </w:rPr>
              <w:t>by layer</w:t>
            </w:r>
          </w:p>
        </w:tc>
        <w:tc>
          <w:tcPr>
            <w:tcW w:w="5173" w:type="dxa"/>
            <w:gridSpan w:val="2"/>
          </w:tcPr>
          <w:p w14:paraId="33A5B559" w14:textId="33C48845" w:rsidR="00235C2E" w:rsidRPr="00A45F14" w:rsidRDefault="00235C2E" w:rsidP="00A45F14">
            <w:pPr>
              <w:numPr>
                <w:ilvl w:val="0"/>
                <w:numId w:val="0"/>
              </w:numPr>
              <w:spacing w:before="0" w:beforeAutospacing="0" w:after="0"/>
              <w:jc w:val="center"/>
              <w:rPr>
                <w:sz w:val="22"/>
                <w:szCs w:val="22"/>
              </w:rPr>
            </w:pPr>
            <w:r w:rsidRPr="00A45F14">
              <w:rPr>
                <w:sz w:val="22"/>
                <w:szCs w:val="22"/>
              </w:rPr>
              <w:t>1</w:t>
            </w:r>
          </w:p>
        </w:tc>
      </w:tr>
      <w:bookmarkEnd w:id="83"/>
    </w:tbl>
    <w:p w14:paraId="64DE0B79" w14:textId="0A13F271" w:rsidR="00BB3087" w:rsidRPr="00A45F14" w:rsidRDefault="00BB3087" w:rsidP="00FB6D6A">
      <w:pPr>
        <w:numPr>
          <w:ilvl w:val="0"/>
          <w:numId w:val="0"/>
        </w:numPr>
        <w:rPr>
          <w:szCs w:val="24"/>
        </w:rPr>
      </w:pPr>
    </w:p>
    <w:sectPr w:rsidR="00BB3087" w:rsidRPr="00A45F14" w:rsidSect="00FE5711">
      <w:pgSz w:w="11907" w:h="16840" w:code="9"/>
      <w:pgMar w:top="994" w:right="850" w:bottom="994" w:left="994"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781E5" w14:textId="77777777" w:rsidR="00D85718" w:rsidRDefault="00D85718">
      <w:pPr>
        <w:spacing w:before="0" w:after="0"/>
      </w:pPr>
      <w:r>
        <w:separator/>
      </w:r>
    </w:p>
  </w:endnote>
  <w:endnote w:type="continuationSeparator" w:id="0">
    <w:p w14:paraId="2257C99C" w14:textId="77777777" w:rsidR="00D85718" w:rsidRDefault="00D857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Armenian">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9922916"/>
      <w:docPartObj>
        <w:docPartGallery w:val="Page Numbers (Bottom of Page)"/>
        <w:docPartUnique/>
      </w:docPartObj>
    </w:sdtPr>
    <w:sdtEndPr>
      <w:rPr>
        <w:noProof/>
      </w:rPr>
    </w:sdtEndPr>
    <w:sdtContent>
      <w:p w14:paraId="7CD15EF6" w14:textId="3DF4FE25" w:rsidR="00150A70" w:rsidRPr="00506858" w:rsidRDefault="00150A70" w:rsidP="003102FA">
        <w:pPr>
          <w:pStyle w:val="Footer"/>
          <w:spacing w:before="0" w:beforeAutospacing="0" w:after="0"/>
          <w:jc w:val="center"/>
        </w:pPr>
        <w:r>
          <w:fldChar w:fldCharType="begin"/>
        </w:r>
        <w:r>
          <w:instrText xml:space="preserve"> PAGE   \* MERGEFORMAT </w:instrText>
        </w:r>
        <w:r>
          <w:fldChar w:fldCharType="separate"/>
        </w:r>
        <w:r w:rsidR="0054492A">
          <w:rPr>
            <w:noProof/>
          </w:rPr>
          <w:t>37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08CEE" w14:textId="77777777" w:rsidR="00150A70" w:rsidRDefault="00150A70" w:rsidP="006B5A70">
    <w:pPr>
      <w:numPr>
        <w:ilvl w:val="0"/>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CA2E36" w14:textId="77777777" w:rsidR="00D85718" w:rsidRDefault="00D85718">
      <w:pPr>
        <w:numPr>
          <w:ilvl w:val="0"/>
          <w:numId w:val="0"/>
        </w:numPr>
        <w:spacing w:before="0" w:after="0"/>
        <w:ind w:left="720" w:hanging="360"/>
      </w:pPr>
      <w:r>
        <w:separator/>
      </w:r>
    </w:p>
  </w:footnote>
  <w:footnote w:type="continuationSeparator" w:id="0">
    <w:p w14:paraId="6062DCA8" w14:textId="77777777" w:rsidR="00D85718" w:rsidRDefault="00D8571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F4F6" w14:textId="77777777" w:rsidR="00150A70" w:rsidRPr="006B5A70" w:rsidRDefault="00150A70" w:rsidP="006B5A70">
    <w:pPr>
      <w:pStyle w:val="Header"/>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03BC6"/>
    <w:multiLevelType w:val="hybridMultilevel"/>
    <w:tmpl w:val="E4923F42"/>
    <w:lvl w:ilvl="0" w:tplc="4134EE9C">
      <w:start w:val="1"/>
      <w:numFmt w:val="bullet"/>
      <w:lvlText w:val="-"/>
      <w:lvlJc w:val="left"/>
      <w:pPr>
        <w:ind w:left="720" w:hanging="360"/>
      </w:pPr>
      <w:rPr>
        <w:rFonts w:ascii="Times New Roman" w:hAnsi="Times New Roman" w:hint="default"/>
      </w:rPr>
    </w:lvl>
    <w:lvl w:ilvl="1" w:tplc="4134EE9C">
      <w:start w:val="1"/>
      <w:numFmt w:val="bullet"/>
      <w:lvlText w:val="-"/>
      <w:lvlJc w:val="left"/>
      <w:pPr>
        <w:ind w:left="1440" w:hanging="360"/>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11076"/>
    <w:multiLevelType w:val="multilevel"/>
    <w:tmpl w:val="83608B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44534C"/>
    <w:multiLevelType w:val="hybridMultilevel"/>
    <w:tmpl w:val="9904C26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1C010A6C"/>
    <w:multiLevelType w:val="hybridMultilevel"/>
    <w:tmpl w:val="FAE260E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1F6C2F5B"/>
    <w:multiLevelType w:val="hybridMultilevel"/>
    <w:tmpl w:val="F1F6185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 w15:restartNumberingAfterBreak="0">
    <w:nsid w:val="24A20AD4"/>
    <w:multiLevelType w:val="multilevel"/>
    <w:tmpl w:val="67768C5E"/>
    <w:lvl w:ilvl="0">
      <w:start w:val="1"/>
      <w:numFmt w:val="decimal"/>
      <w:pStyle w:val="Normal"/>
      <w:lvlText w:val="%1."/>
      <w:lvlJc w:val="left"/>
      <w:pPr>
        <w:ind w:left="720" w:hanging="360"/>
      </w:pPr>
      <w:rPr>
        <w:rFonts w:ascii="Sylfaen" w:hAnsi="Sylfaen" w:hint="default"/>
        <w:sz w:val="24"/>
        <w:szCs w:val="24"/>
      </w:rPr>
    </w:lvl>
    <w:lvl w:ilvl="1">
      <w:start w:val="1"/>
      <w:numFmt w:val="decimal"/>
      <w:pStyle w:val="Subtitle"/>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pStyle w:val="A2-Heading1"/>
      <w:isLgl/>
      <w:lvlText w:val="%1.%2.%3.%4.%5.%6.%7.%8.%9."/>
      <w:lvlJc w:val="left"/>
      <w:pPr>
        <w:ind w:left="2160" w:hanging="1800"/>
      </w:pPr>
      <w:rPr>
        <w:rFonts w:hint="default"/>
      </w:rPr>
    </w:lvl>
  </w:abstractNum>
  <w:abstractNum w:abstractNumId="6" w15:restartNumberingAfterBreak="0">
    <w:nsid w:val="26636612"/>
    <w:multiLevelType w:val="hybridMultilevel"/>
    <w:tmpl w:val="28BAC86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7" w15:restartNumberingAfterBreak="0">
    <w:nsid w:val="2C4165A7"/>
    <w:multiLevelType w:val="hybridMultilevel"/>
    <w:tmpl w:val="EEE0C25A"/>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8" w15:restartNumberingAfterBreak="0">
    <w:nsid w:val="307D6A6E"/>
    <w:multiLevelType w:val="hybridMultilevel"/>
    <w:tmpl w:val="8AB023B4"/>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 w15:restartNumberingAfterBreak="0">
    <w:nsid w:val="32134C3F"/>
    <w:multiLevelType w:val="hybridMultilevel"/>
    <w:tmpl w:val="C848EC0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0" w15:restartNumberingAfterBreak="0">
    <w:nsid w:val="3ED10A5F"/>
    <w:multiLevelType w:val="multilevel"/>
    <w:tmpl w:val="EA9E56E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2"/>
        <w:szCs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1A22E44"/>
    <w:multiLevelType w:val="multilevel"/>
    <w:tmpl w:val="3DCAD32A"/>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9E1436"/>
    <w:multiLevelType w:val="hybridMultilevel"/>
    <w:tmpl w:val="0A909734"/>
    <w:lvl w:ilvl="0" w:tplc="4134EE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282A81"/>
    <w:multiLevelType w:val="multilevel"/>
    <w:tmpl w:val="B142BAB6"/>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7137E9"/>
    <w:multiLevelType w:val="multilevel"/>
    <w:tmpl w:val="641E2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685BCB"/>
    <w:multiLevelType w:val="hybridMultilevel"/>
    <w:tmpl w:val="AA7CE7C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6" w15:restartNumberingAfterBreak="0">
    <w:nsid w:val="5BB21276"/>
    <w:multiLevelType w:val="hybridMultilevel"/>
    <w:tmpl w:val="E12AB916"/>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7" w15:restartNumberingAfterBreak="0">
    <w:nsid w:val="5E5814E5"/>
    <w:multiLevelType w:val="hybridMultilevel"/>
    <w:tmpl w:val="B7DCEAB6"/>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8" w15:restartNumberingAfterBreak="0">
    <w:nsid w:val="62A927CA"/>
    <w:multiLevelType w:val="hybridMultilevel"/>
    <w:tmpl w:val="56161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12F6A"/>
    <w:multiLevelType w:val="multilevel"/>
    <w:tmpl w:val="029A2278"/>
    <w:lvl w:ilvl="0">
      <w:start w:val="1"/>
      <w:numFmt w:val="decimal"/>
      <w:lvlText w:val="%1."/>
      <w:lvlJc w:val="left"/>
      <w:pPr>
        <w:ind w:left="72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5AA7D78"/>
    <w:multiLevelType w:val="multilevel"/>
    <w:tmpl w:val="971EF8B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1"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608102E"/>
    <w:multiLevelType w:val="hybridMultilevel"/>
    <w:tmpl w:val="C164C40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3" w15:restartNumberingAfterBreak="0">
    <w:nsid w:val="70DC7BB5"/>
    <w:multiLevelType w:val="hybridMultilevel"/>
    <w:tmpl w:val="3E92DE6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4" w15:restartNumberingAfterBreak="0">
    <w:nsid w:val="75D52B3A"/>
    <w:multiLevelType w:val="hybridMultilevel"/>
    <w:tmpl w:val="F7AC1E62"/>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5" w15:restartNumberingAfterBreak="0">
    <w:nsid w:val="7FD8475A"/>
    <w:multiLevelType w:val="hybridMultilevel"/>
    <w:tmpl w:val="0058A4A0"/>
    <w:lvl w:ilvl="0" w:tplc="E5E2D03A">
      <w:start w:val="1"/>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8172835">
    <w:abstractNumId w:val="5"/>
  </w:num>
  <w:num w:numId="2" w16cid:durableId="1367750920">
    <w:abstractNumId w:val="19"/>
  </w:num>
  <w:num w:numId="3" w16cid:durableId="1376539945">
    <w:abstractNumId w:val="1"/>
  </w:num>
  <w:num w:numId="4" w16cid:durableId="215314401">
    <w:abstractNumId w:val="23"/>
  </w:num>
  <w:num w:numId="5" w16cid:durableId="1785879849">
    <w:abstractNumId w:val="9"/>
  </w:num>
  <w:num w:numId="6" w16cid:durableId="273288469">
    <w:abstractNumId w:val="15"/>
  </w:num>
  <w:num w:numId="7" w16cid:durableId="337542353">
    <w:abstractNumId w:val="2"/>
  </w:num>
  <w:num w:numId="8" w16cid:durableId="1274091633">
    <w:abstractNumId w:val="6"/>
  </w:num>
  <w:num w:numId="9" w16cid:durableId="113141600">
    <w:abstractNumId w:val="22"/>
  </w:num>
  <w:num w:numId="10" w16cid:durableId="6907638">
    <w:abstractNumId w:val="4"/>
  </w:num>
  <w:num w:numId="11" w16cid:durableId="1830829407">
    <w:abstractNumId w:val="24"/>
  </w:num>
  <w:num w:numId="12" w16cid:durableId="26952910">
    <w:abstractNumId w:val="20"/>
  </w:num>
  <w:num w:numId="13" w16cid:durableId="662046987">
    <w:abstractNumId w:val="3"/>
  </w:num>
  <w:num w:numId="14" w16cid:durableId="2145152388">
    <w:abstractNumId w:val="8"/>
  </w:num>
  <w:num w:numId="15" w16cid:durableId="229662111">
    <w:abstractNumId w:val="0"/>
  </w:num>
  <w:num w:numId="16" w16cid:durableId="628900384">
    <w:abstractNumId w:val="12"/>
  </w:num>
  <w:num w:numId="17" w16cid:durableId="181751853">
    <w:abstractNumId w:val="18"/>
  </w:num>
  <w:num w:numId="18" w16cid:durableId="1743289687">
    <w:abstractNumId w:val="7"/>
  </w:num>
  <w:num w:numId="19" w16cid:durableId="607928985">
    <w:abstractNumId w:val="17"/>
  </w:num>
  <w:num w:numId="20" w16cid:durableId="1286043658">
    <w:abstractNumId w:val="16"/>
  </w:num>
  <w:num w:numId="21" w16cid:durableId="1499803875">
    <w:abstractNumId w:val="14"/>
  </w:num>
  <w:num w:numId="22" w16cid:durableId="447816737">
    <w:abstractNumId w:val="25"/>
  </w:num>
  <w:num w:numId="23" w16cid:durableId="914121664">
    <w:abstractNumId w:val="11"/>
  </w:num>
  <w:num w:numId="24" w16cid:durableId="902444160">
    <w:abstractNumId w:val="13"/>
  </w:num>
  <w:num w:numId="25" w16cid:durableId="1450927585">
    <w:abstractNumId w:val="21"/>
  </w:num>
  <w:num w:numId="26" w16cid:durableId="567111120">
    <w:abstractNumId w:val="10"/>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DF1"/>
    <w:rsid w:val="00000771"/>
    <w:rsid w:val="000012EA"/>
    <w:rsid w:val="0000206C"/>
    <w:rsid w:val="00003AA1"/>
    <w:rsid w:val="000043D9"/>
    <w:rsid w:val="000055A9"/>
    <w:rsid w:val="000057C7"/>
    <w:rsid w:val="000057DA"/>
    <w:rsid w:val="0000723E"/>
    <w:rsid w:val="00007704"/>
    <w:rsid w:val="0001739B"/>
    <w:rsid w:val="00017DC0"/>
    <w:rsid w:val="00021B77"/>
    <w:rsid w:val="0002387E"/>
    <w:rsid w:val="00027901"/>
    <w:rsid w:val="00030207"/>
    <w:rsid w:val="000309BC"/>
    <w:rsid w:val="00031C4D"/>
    <w:rsid w:val="000345DD"/>
    <w:rsid w:val="00035E91"/>
    <w:rsid w:val="00041B78"/>
    <w:rsid w:val="00042A65"/>
    <w:rsid w:val="00042E93"/>
    <w:rsid w:val="00045430"/>
    <w:rsid w:val="00045F28"/>
    <w:rsid w:val="000544C6"/>
    <w:rsid w:val="0005592E"/>
    <w:rsid w:val="00057035"/>
    <w:rsid w:val="00060189"/>
    <w:rsid w:val="00060EAB"/>
    <w:rsid w:val="00065883"/>
    <w:rsid w:val="00066844"/>
    <w:rsid w:val="00067690"/>
    <w:rsid w:val="000758BC"/>
    <w:rsid w:val="00075C9D"/>
    <w:rsid w:val="000766AC"/>
    <w:rsid w:val="00076E72"/>
    <w:rsid w:val="0008299E"/>
    <w:rsid w:val="00083468"/>
    <w:rsid w:val="00083C11"/>
    <w:rsid w:val="00083E90"/>
    <w:rsid w:val="0008574B"/>
    <w:rsid w:val="00085DD6"/>
    <w:rsid w:val="000867B4"/>
    <w:rsid w:val="00090E4B"/>
    <w:rsid w:val="00090F6D"/>
    <w:rsid w:val="00092C01"/>
    <w:rsid w:val="000959CE"/>
    <w:rsid w:val="000A0EDB"/>
    <w:rsid w:val="000A5CBD"/>
    <w:rsid w:val="000A7D6E"/>
    <w:rsid w:val="000B0F99"/>
    <w:rsid w:val="000B4F3C"/>
    <w:rsid w:val="000B6A0A"/>
    <w:rsid w:val="000B6C88"/>
    <w:rsid w:val="000B701A"/>
    <w:rsid w:val="000C4F40"/>
    <w:rsid w:val="000D0900"/>
    <w:rsid w:val="000D4B17"/>
    <w:rsid w:val="000D624B"/>
    <w:rsid w:val="000D6875"/>
    <w:rsid w:val="000E19C9"/>
    <w:rsid w:val="000E43A1"/>
    <w:rsid w:val="000E785D"/>
    <w:rsid w:val="000E7EF0"/>
    <w:rsid w:val="000E7FEA"/>
    <w:rsid w:val="000F051E"/>
    <w:rsid w:val="000F0C8F"/>
    <w:rsid w:val="000F1329"/>
    <w:rsid w:val="000F2DA0"/>
    <w:rsid w:val="000F50BA"/>
    <w:rsid w:val="000F6AD3"/>
    <w:rsid w:val="00105612"/>
    <w:rsid w:val="00107377"/>
    <w:rsid w:val="00110ACB"/>
    <w:rsid w:val="00111FB3"/>
    <w:rsid w:val="00113AA7"/>
    <w:rsid w:val="00116DC2"/>
    <w:rsid w:val="00117B9A"/>
    <w:rsid w:val="00121B17"/>
    <w:rsid w:val="00121E5F"/>
    <w:rsid w:val="00130AC3"/>
    <w:rsid w:val="00132158"/>
    <w:rsid w:val="00133096"/>
    <w:rsid w:val="0013371A"/>
    <w:rsid w:val="00135922"/>
    <w:rsid w:val="00137069"/>
    <w:rsid w:val="00140968"/>
    <w:rsid w:val="00140975"/>
    <w:rsid w:val="00142AC5"/>
    <w:rsid w:val="00145EAC"/>
    <w:rsid w:val="00146C2E"/>
    <w:rsid w:val="00150A70"/>
    <w:rsid w:val="001560AE"/>
    <w:rsid w:val="001607C6"/>
    <w:rsid w:val="00166CD1"/>
    <w:rsid w:val="00174480"/>
    <w:rsid w:val="00175C33"/>
    <w:rsid w:val="00176E68"/>
    <w:rsid w:val="0017772E"/>
    <w:rsid w:val="0018639B"/>
    <w:rsid w:val="00190051"/>
    <w:rsid w:val="0019029A"/>
    <w:rsid w:val="00195606"/>
    <w:rsid w:val="00197512"/>
    <w:rsid w:val="001A147A"/>
    <w:rsid w:val="001B145D"/>
    <w:rsid w:val="001B1A29"/>
    <w:rsid w:val="001B1C8C"/>
    <w:rsid w:val="001B2C91"/>
    <w:rsid w:val="001B320A"/>
    <w:rsid w:val="001B79E4"/>
    <w:rsid w:val="001C0055"/>
    <w:rsid w:val="001C06B4"/>
    <w:rsid w:val="001C1E05"/>
    <w:rsid w:val="001C232E"/>
    <w:rsid w:val="001C3E48"/>
    <w:rsid w:val="001C3F1A"/>
    <w:rsid w:val="001C4ED7"/>
    <w:rsid w:val="001C4F2E"/>
    <w:rsid w:val="001C7374"/>
    <w:rsid w:val="001D021E"/>
    <w:rsid w:val="001D3FCB"/>
    <w:rsid w:val="001D667C"/>
    <w:rsid w:val="001D7B44"/>
    <w:rsid w:val="001E1859"/>
    <w:rsid w:val="001E2011"/>
    <w:rsid w:val="001F124D"/>
    <w:rsid w:val="001F1C0E"/>
    <w:rsid w:val="001F1E44"/>
    <w:rsid w:val="00204B17"/>
    <w:rsid w:val="00206CE0"/>
    <w:rsid w:val="002071DA"/>
    <w:rsid w:val="002138D1"/>
    <w:rsid w:val="0022098E"/>
    <w:rsid w:val="00221AD6"/>
    <w:rsid w:val="00224E44"/>
    <w:rsid w:val="002318E0"/>
    <w:rsid w:val="00235C2E"/>
    <w:rsid w:val="00236FB7"/>
    <w:rsid w:val="0024647C"/>
    <w:rsid w:val="002505CA"/>
    <w:rsid w:val="00254545"/>
    <w:rsid w:val="00255341"/>
    <w:rsid w:val="00255CD4"/>
    <w:rsid w:val="00256528"/>
    <w:rsid w:val="00256C7C"/>
    <w:rsid w:val="002605B0"/>
    <w:rsid w:val="00274C2D"/>
    <w:rsid w:val="0028180B"/>
    <w:rsid w:val="00281E39"/>
    <w:rsid w:val="00281E9F"/>
    <w:rsid w:val="002832D6"/>
    <w:rsid w:val="00283E64"/>
    <w:rsid w:val="00284155"/>
    <w:rsid w:val="00291678"/>
    <w:rsid w:val="002954B6"/>
    <w:rsid w:val="002956CF"/>
    <w:rsid w:val="002A1A14"/>
    <w:rsid w:val="002A3224"/>
    <w:rsid w:val="002A42A1"/>
    <w:rsid w:val="002B2DA6"/>
    <w:rsid w:val="002B4FE7"/>
    <w:rsid w:val="002B7B84"/>
    <w:rsid w:val="002C087F"/>
    <w:rsid w:val="002C0DCC"/>
    <w:rsid w:val="002C1417"/>
    <w:rsid w:val="002C16C1"/>
    <w:rsid w:val="002C6B55"/>
    <w:rsid w:val="002D2DED"/>
    <w:rsid w:val="002D628B"/>
    <w:rsid w:val="002D7382"/>
    <w:rsid w:val="002E0324"/>
    <w:rsid w:val="002E65D7"/>
    <w:rsid w:val="002F2494"/>
    <w:rsid w:val="002F4138"/>
    <w:rsid w:val="002F513C"/>
    <w:rsid w:val="002F62F6"/>
    <w:rsid w:val="002F7490"/>
    <w:rsid w:val="0030136C"/>
    <w:rsid w:val="00306606"/>
    <w:rsid w:val="003102FA"/>
    <w:rsid w:val="00313B07"/>
    <w:rsid w:val="0031456F"/>
    <w:rsid w:val="003148EB"/>
    <w:rsid w:val="003179F3"/>
    <w:rsid w:val="003205DB"/>
    <w:rsid w:val="00320FE5"/>
    <w:rsid w:val="003227FA"/>
    <w:rsid w:val="00324247"/>
    <w:rsid w:val="0032613E"/>
    <w:rsid w:val="00330264"/>
    <w:rsid w:val="00330F62"/>
    <w:rsid w:val="00332F20"/>
    <w:rsid w:val="00333401"/>
    <w:rsid w:val="00334833"/>
    <w:rsid w:val="00337E89"/>
    <w:rsid w:val="00340A20"/>
    <w:rsid w:val="00340F81"/>
    <w:rsid w:val="0034388E"/>
    <w:rsid w:val="0034393D"/>
    <w:rsid w:val="00343DF1"/>
    <w:rsid w:val="00351853"/>
    <w:rsid w:val="00351BA0"/>
    <w:rsid w:val="00362A0B"/>
    <w:rsid w:val="00364041"/>
    <w:rsid w:val="003663D6"/>
    <w:rsid w:val="003679E2"/>
    <w:rsid w:val="00370070"/>
    <w:rsid w:val="00371589"/>
    <w:rsid w:val="00373578"/>
    <w:rsid w:val="0037380B"/>
    <w:rsid w:val="0037469E"/>
    <w:rsid w:val="00392297"/>
    <w:rsid w:val="003A0438"/>
    <w:rsid w:val="003A1E50"/>
    <w:rsid w:val="003A34C5"/>
    <w:rsid w:val="003A377A"/>
    <w:rsid w:val="003A5C30"/>
    <w:rsid w:val="003A5D4A"/>
    <w:rsid w:val="003B1520"/>
    <w:rsid w:val="003B53D1"/>
    <w:rsid w:val="003B746D"/>
    <w:rsid w:val="003C40A5"/>
    <w:rsid w:val="003C77B2"/>
    <w:rsid w:val="003D7C14"/>
    <w:rsid w:val="003E1957"/>
    <w:rsid w:val="003E3E5D"/>
    <w:rsid w:val="003E48B0"/>
    <w:rsid w:val="003F011A"/>
    <w:rsid w:val="003F2216"/>
    <w:rsid w:val="003F349A"/>
    <w:rsid w:val="003F540C"/>
    <w:rsid w:val="003F5843"/>
    <w:rsid w:val="003F675E"/>
    <w:rsid w:val="00400A8B"/>
    <w:rsid w:val="00402CA5"/>
    <w:rsid w:val="00404862"/>
    <w:rsid w:val="00407338"/>
    <w:rsid w:val="0040780F"/>
    <w:rsid w:val="00410B63"/>
    <w:rsid w:val="00411445"/>
    <w:rsid w:val="00412B1B"/>
    <w:rsid w:val="004166EA"/>
    <w:rsid w:val="00422699"/>
    <w:rsid w:val="004272AC"/>
    <w:rsid w:val="00430377"/>
    <w:rsid w:val="00430947"/>
    <w:rsid w:val="00435F80"/>
    <w:rsid w:val="00441573"/>
    <w:rsid w:val="00441897"/>
    <w:rsid w:val="00442F6C"/>
    <w:rsid w:val="004431B7"/>
    <w:rsid w:val="00444B7B"/>
    <w:rsid w:val="00445EB9"/>
    <w:rsid w:val="00451214"/>
    <w:rsid w:val="004512B4"/>
    <w:rsid w:val="00451777"/>
    <w:rsid w:val="00452856"/>
    <w:rsid w:val="00454184"/>
    <w:rsid w:val="00462D8B"/>
    <w:rsid w:val="004640AB"/>
    <w:rsid w:val="004660D8"/>
    <w:rsid w:val="004675B4"/>
    <w:rsid w:val="00470CE5"/>
    <w:rsid w:val="00472751"/>
    <w:rsid w:val="00477140"/>
    <w:rsid w:val="00482D07"/>
    <w:rsid w:val="004850E1"/>
    <w:rsid w:val="004910FC"/>
    <w:rsid w:val="0049744F"/>
    <w:rsid w:val="004A2120"/>
    <w:rsid w:val="004A2E53"/>
    <w:rsid w:val="004A3C32"/>
    <w:rsid w:val="004A676E"/>
    <w:rsid w:val="004A713D"/>
    <w:rsid w:val="004B4278"/>
    <w:rsid w:val="004B63CA"/>
    <w:rsid w:val="004B6F20"/>
    <w:rsid w:val="004C09F5"/>
    <w:rsid w:val="004C0F47"/>
    <w:rsid w:val="004C23F0"/>
    <w:rsid w:val="004C6464"/>
    <w:rsid w:val="004D2EDE"/>
    <w:rsid w:val="004E1CCE"/>
    <w:rsid w:val="004E2287"/>
    <w:rsid w:val="004E2F00"/>
    <w:rsid w:val="004E74A6"/>
    <w:rsid w:val="004F0F1B"/>
    <w:rsid w:val="004F213C"/>
    <w:rsid w:val="004F26B6"/>
    <w:rsid w:val="004F68D5"/>
    <w:rsid w:val="005015B7"/>
    <w:rsid w:val="00503CF0"/>
    <w:rsid w:val="005057C5"/>
    <w:rsid w:val="00506858"/>
    <w:rsid w:val="00511F1A"/>
    <w:rsid w:val="00513EFC"/>
    <w:rsid w:val="00524722"/>
    <w:rsid w:val="00524B86"/>
    <w:rsid w:val="005251BD"/>
    <w:rsid w:val="00531D88"/>
    <w:rsid w:val="00533811"/>
    <w:rsid w:val="0054276A"/>
    <w:rsid w:val="005448E5"/>
    <w:rsid w:val="0054492A"/>
    <w:rsid w:val="00546E56"/>
    <w:rsid w:val="005503A0"/>
    <w:rsid w:val="00555D00"/>
    <w:rsid w:val="00557018"/>
    <w:rsid w:val="00560A2A"/>
    <w:rsid w:val="00562EAE"/>
    <w:rsid w:val="005636BE"/>
    <w:rsid w:val="00564C3E"/>
    <w:rsid w:val="005723E1"/>
    <w:rsid w:val="00573F09"/>
    <w:rsid w:val="00584A6C"/>
    <w:rsid w:val="00590A96"/>
    <w:rsid w:val="00591EAC"/>
    <w:rsid w:val="00592641"/>
    <w:rsid w:val="005940D7"/>
    <w:rsid w:val="0059617E"/>
    <w:rsid w:val="00596D5B"/>
    <w:rsid w:val="005A1813"/>
    <w:rsid w:val="005A59A6"/>
    <w:rsid w:val="005A5B57"/>
    <w:rsid w:val="005A677B"/>
    <w:rsid w:val="005A77F0"/>
    <w:rsid w:val="005B2BB3"/>
    <w:rsid w:val="005B6879"/>
    <w:rsid w:val="005B7180"/>
    <w:rsid w:val="005B7E50"/>
    <w:rsid w:val="005C6759"/>
    <w:rsid w:val="005C6900"/>
    <w:rsid w:val="005C6C9C"/>
    <w:rsid w:val="005C7D41"/>
    <w:rsid w:val="005D2604"/>
    <w:rsid w:val="005D4032"/>
    <w:rsid w:val="005D503F"/>
    <w:rsid w:val="005D7D0D"/>
    <w:rsid w:val="005E3A84"/>
    <w:rsid w:val="005E45A7"/>
    <w:rsid w:val="005F0877"/>
    <w:rsid w:val="005F0B11"/>
    <w:rsid w:val="005F21BA"/>
    <w:rsid w:val="005F61C4"/>
    <w:rsid w:val="00601B2C"/>
    <w:rsid w:val="00604524"/>
    <w:rsid w:val="006051B6"/>
    <w:rsid w:val="00607647"/>
    <w:rsid w:val="00611031"/>
    <w:rsid w:val="00614359"/>
    <w:rsid w:val="00621FCF"/>
    <w:rsid w:val="00622E92"/>
    <w:rsid w:val="00623939"/>
    <w:rsid w:val="00623B72"/>
    <w:rsid w:val="00627B9F"/>
    <w:rsid w:val="00631D45"/>
    <w:rsid w:val="0063297B"/>
    <w:rsid w:val="00633C51"/>
    <w:rsid w:val="006352A4"/>
    <w:rsid w:val="0064326E"/>
    <w:rsid w:val="00646157"/>
    <w:rsid w:val="00647CCA"/>
    <w:rsid w:val="00650038"/>
    <w:rsid w:val="00650169"/>
    <w:rsid w:val="00655D44"/>
    <w:rsid w:val="00662512"/>
    <w:rsid w:val="00662F76"/>
    <w:rsid w:val="0066623A"/>
    <w:rsid w:val="00666B16"/>
    <w:rsid w:val="00667439"/>
    <w:rsid w:val="00667B4E"/>
    <w:rsid w:val="00667D12"/>
    <w:rsid w:val="006705CE"/>
    <w:rsid w:val="00672A05"/>
    <w:rsid w:val="006733BF"/>
    <w:rsid w:val="006741C1"/>
    <w:rsid w:val="00674ECB"/>
    <w:rsid w:val="00675932"/>
    <w:rsid w:val="00675FC7"/>
    <w:rsid w:val="00681085"/>
    <w:rsid w:val="0068235F"/>
    <w:rsid w:val="00684E38"/>
    <w:rsid w:val="00687284"/>
    <w:rsid w:val="00695818"/>
    <w:rsid w:val="00696765"/>
    <w:rsid w:val="006A1244"/>
    <w:rsid w:val="006A7028"/>
    <w:rsid w:val="006B0990"/>
    <w:rsid w:val="006B1621"/>
    <w:rsid w:val="006B4D67"/>
    <w:rsid w:val="006B56DC"/>
    <w:rsid w:val="006B5A70"/>
    <w:rsid w:val="006C0750"/>
    <w:rsid w:val="006C1786"/>
    <w:rsid w:val="006C4088"/>
    <w:rsid w:val="006C4E2F"/>
    <w:rsid w:val="006C539A"/>
    <w:rsid w:val="006D0EAD"/>
    <w:rsid w:val="006D13F0"/>
    <w:rsid w:val="006D357C"/>
    <w:rsid w:val="006D45FD"/>
    <w:rsid w:val="006D4718"/>
    <w:rsid w:val="006D521E"/>
    <w:rsid w:val="006D6F25"/>
    <w:rsid w:val="006E3973"/>
    <w:rsid w:val="006E3DED"/>
    <w:rsid w:val="006E3F42"/>
    <w:rsid w:val="006E6DCA"/>
    <w:rsid w:val="006E7672"/>
    <w:rsid w:val="006E7CC7"/>
    <w:rsid w:val="006F0C78"/>
    <w:rsid w:val="006F2E8B"/>
    <w:rsid w:val="006F4723"/>
    <w:rsid w:val="006F6D38"/>
    <w:rsid w:val="006F6FC2"/>
    <w:rsid w:val="00703BCF"/>
    <w:rsid w:val="007043AB"/>
    <w:rsid w:val="00705D0A"/>
    <w:rsid w:val="00706AD8"/>
    <w:rsid w:val="0071016D"/>
    <w:rsid w:val="00711A23"/>
    <w:rsid w:val="00711EC6"/>
    <w:rsid w:val="00712512"/>
    <w:rsid w:val="00717061"/>
    <w:rsid w:val="007173FB"/>
    <w:rsid w:val="00720A48"/>
    <w:rsid w:val="00722123"/>
    <w:rsid w:val="00722728"/>
    <w:rsid w:val="00722C95"/>
    <w:rsid w:val="0072434C"/>
    <w:rsid w:val="00726FCE"/>
    <w:rsid w:val="00733902"/>
    <w:rsid w:val="007426A4"/>
    <w:rsid w:val="00745E52"/>
    <w:rsid w:val="00751261"/>
    <w:rsid w:val="00754402"/>
    <w:rsid w:val="00755FDC"/>
    <w:rsid w:val="0075603E"/>
    <w:rsid w:val="00760AAA"/>
    <w:rsid w:val="00762D50"/>
    <w:rsid w:val="00770C6B"/>
    <w:rsid w:val="007727A6"/>
    <w:rsid w:val="00774FD0"/>
    <w:rsid w:val="007764A7"/>
    <w:rsid w:val="0077753B"/>
    <w:rsid w:val="0078301D"/>
    <w:rsid w:val="0078779B"/>
    <w:rsid w:val="00790553"/>
    <w:rsid w:val="00792E8A"/>
    <w:rsid w:val="00794788"/>
    <w:rsid w:val="007959A5"/>
    <w:rsid w:val="007A155D"/>
    <w:rsid w:val="007A43DB"/>
    <w:rsid w:val="007A44BD"/>
    <w:rsid w:val="007A4A18"/>
    <w:rsid w:val="007B5ECE"/>
    <w:rsid w:val="007B68B2"/>
    <w:rsid w:val="007B7743"/>
    <w:rsid w:val="007C3E06"/>
    <w:rsid w:val="007C3F3F"/>
    <w:rsid w:val="007C7214"/>
    <w:rsid w:val="007C75AC"/>
    <w:rsid w:val="007D2E42"/>
    <w:rsid w:val="007D385A"/>
    <w:rsid w:val="007D4DCA"/>
    <w:rsid w:val="007D6577"/>
    <w:rsid w:val="007D6F70"/>
    <w:rsid w:val="007D78E2"/>
    <w:rsid w:val="007E3C2E"/>
    <w:rsid w:val="007E46A4"/>
    <w:rsid w:val="007E53FB"/>
    <w:rsid w:val="007E7B7D"/>
    <w:rsid w:val="007F0105"/>
    <w:rsid w:val="007F2513"/>
    <w:rsid w:val="007F34D9"/>
    <w:rsid w:val="007F4806"/>
    <w:rsid w:val="007F605F"/>
    <w:rsid w:val="007F704E"/>
    <w:rsid w:val="007F7842"/>
    <w:rsid w:val="00812553"/>
    <w:rsid w:val="0081337D"/>
    <w:rsid w:val="008149BD"/>
    <w:rsid w:val="00815AFB"/>
    <w:rsid w:val="00815D8F"/>
    <w:rsid w:val="0081633E"/>
    <w:rsid w:val="00821010"/>
    <w:rsid w:val="0082412A"/>
    <w:rsid w:val="00824364"/>
    <w:rsid w:val="00830BF6"/>
    <w:rsid w:val="00833CCE"/>
    <w:rsid w:val="008349CB"/>
    <w:rsid w:val="00834CE9"/>
    <w:rsid w:val="00842199"/>
    <w:rsid w:val="00846F18"/>
    <w:rsid w:val="00850782"/>
    <w:rsid w:val="00850F2B"/>
    <w:rsid w:val="00852BF9"/>
    <w:rsid w:val="00860FD1"/>
    <w:rsid w:val="00862315"/>
    <w:rsid w:val="0086307A"/>
    <w:rsid w:val="008635A0"/>
    <w:rsid w:val="008642A2"/>
    <w:rsid w:val="008679D0"/>
    <w:rsid w:val="0087287D"/>
    <w:rsid w:val="0087386D"/>
    <w:rsid w:val="00876E5A"/>
    <w:rsid w:val="00890C24"/>
    <w:rsid w:val="00892176"/>
    <w:rsid w:val="00895279"/>
    <w:rsid w:val="00897556"/>
    <w:rsid w:val="008A5693"/>
    <w:rsid w:val="008A7471"/>
    <w:rsid w:val="008A76A9"/>
    <w:rsid w:val="008A79F7"/>
    <w:rsid w:val="008B0A64"/>
    <w:rsid w:val="008B42EA"/>
    <w:rsid w:val="008B4EA4"/>
    <w:rsid w:val="008B70D1"/>
    <w:rsid w:val="008B73BA"/>
    <w:rsid w:val="008C2D11"/>
    <w:rsid w:val="008C33C2"/>
    <w:rsid w:val="008C3D4C"/>
    <w:rsid w:val="008C4831"/>
    <w:rsid w:val="008C54BE"/>
    <w:rsid w:val="008D1F99"/>
    <w:rsid w:val="008D2A88"/>
    <w:rsid w:val="008D4519"/>
    <w:rsid w:val="008D7AA5"/>
    <w:rsid w:val="008E291D"/>
    <w:rsid w:val="008E3BE8"/>
    <w:rsid w:val="008E65FF"/>
    <w:rsid w:val="008E7EAA"/>
    <w:rsid w:val="008F4DBE"/>
    <w:rsid w:val="008F5F3C"/>
    <w:rsid w:val="008F7C30"/>
    <w:rsid w:val="00902361"/>
    <w:rsid w:val="0090639F"/>
    <w:rsid w:val="00907B1C"/>
    <w:rsid w:val="009113CD"/>
    <w:rsid w:val="00912FFE"/>
    <w:rsid w:val="00915CB7"/>
    <w:rsid w:val="00916FCC"/>
    <w:rsid w:val="009205BC"/>
    <w:rsid w:val="00923C02"/>
    <w:rsid w:val="00925A77"/>
    <w:rsid w:val="00925B85"/>
    <w:rsid w:val="00926F1B"/>
    <w:rsid w:val="009301C0"/>
    <w:rsid w:val="00931B54"/>
    <w:rsid w:val="009328C7"/>
    <w:rsid w:val="009353D1"/>
    <w:rsid w:val="009413FE"/>
    <w:rsid w:val="00950F34"/>
    <w:rsid w:val="009568FB"/>
    <w:rsid w:val="00962F5A"/>
    <w:rsid w:val="0096356B"/>
    <w:rsid w:val="00970B07"/>
    <w:rsid w:val="00972155"/>
    <w:rsid w:val="00973CB2"/>
    <w:rsid w:val="00975863"/>
    <w:rsid w:val="009806AA"/>
    <w:rsid w:val="009834A1"/>
    <w:rsid w:val="00990A88"/>
    <w:rsid w:val="00995BC6"/>
    <w:rsid w:val="00995FF4"/>
    <w:rsid w:val="009968D3"/>
    <w:rsid w:val="009A073F"/>
    <w:rsid w:val="009A305B"/>
    <w:rsid w:val="009A4196"/>
    <w:rsid w:val="009A5D0B"/>
    <w:rsid w:val="009A6AF1"/>
    <w:rsid w:val="009A7779"/>
    <w:rsid w:val="009A7D0C"/>
    <w:rsid w:val="009B07EA"/>
    <w:rsid w:val="009B1801"/>
    <w:rsid w:val="009B1821"/>
    <w:rsid w:val="009B18B9"/>
    <w:rsid w:val="009B1A34"/>
    <w:rsid w:val="009B343F"/>
    <w:rsid w:val="009B4780"/>
    <w:rsid w:val="009B490F"/>
    <w:rsid w:val="009B72B9"/>
    <w:rsid w:val="009C217E"/>
    <w:rsid w:val="009C2DC4"/>
    <w:rsid w:val="009C3A00"/>
    <w:rsid w:val="009C53D2"/>
    <w:rsid w:val="009C754D"/>
    <w:rsid w:val="009C7BBA"/>
    <w:rsid w:val="009D402E"/>
    <w:rsid w:val="009D4F20"/>
    <w:rsid w:val="009D6F7B"/>
    <w:rsid w:val="009E0A6B"/>
    <w:rsid w:val="009E1BCB"/>
    <w:rsid w:val="009E2A25"/>
    <w:rsid w:val="009E4564"/>
    <w:rsid w:val="009E553E"/>
    <w:rsid w:val="009E5CFE"/>
    <w:rsid w:val="009E6D18"/>
    <w:rsid w:val="009E78F3"/>
    <w:rsid w:val="009F0DB9"/>
    <w:rsid w:val="009F205F"/>
    <w:rsid w:val="009F3623"/>
    <w:rsid w:val="009F5855"/>
    <w:rsid w:val="009F5F79"/>
    <w:rsid w:val="00A005B9"/>
    <w:rsid w:val="00A00993"/>
    <w:rsid w:val="00A0537A"/>
    <w:rsid w:val="00A063C2"/>
    <w:rsid w:val="00A06B89"/>
    <w:rsid w:val="00A12B1E"/>
    <w:rsid w:val="00A14DF6"/>
    <w:rsid w:val="00A15499"/>
    <w:rsid w:val="00A177B9"/>
    <w:rsid w:val="00A22680"/>
    <w:rsid w:val="00A22A26"/>
    <w:rsid w:val="00A26103"/>
    <w:rsid w:val="00A26408"/>
    <w:rsid w:val="00A27AF9"/>
    <w:rsid w:val="00A35A55"/>
    <w:rsid w:val="00A37981"/>
    <w:rsid w:val="00A37E2E"/>
    <w:rsid w:val="00A45F14"/>
    <w:rsid w:val="00A46E6F"/>
    <w:rsid w:val="00A53A83"/>
    <w:rsid w:val="00A570FA"/>
    <w:rsid w:val="00A639EC"/>
    <w:rsid w:val="00A64A8F"/>
    <w:rsid w:val="00A678D2"/>
    <w:rsid w:val="00A72C02"/>
    <w:rsid w:val="00A74DDB"/>
    <w:rsid w:val="00A764E3"/>
    <w:rsid w:val="00A80F7E"/>
    <w:rsid w:val="00A8237E"/>
    <w:rsid w:val="00A852B3"/>
    <w:rsid w:val="00A87C42"/>
    <w:rsid w:val="00A9372D"/>
    <w:rsid w:val="00AA1C64"/>
    <w:rsid w:val="00AA2227"/>
    <w:rsid w:val="00AA294D"/>
    <w:rsid w:val="00AA3C26"/>
    <w:rsid w:val="00AA3F2B"/>
    <w:rsid w:val="00AB2775"/>
    <w:rsid w:val="00AB4363"/>
    <w:rsid w:val="00AB64ED"/>
    <w:rsid w:val="00AC6336"/>
    <w:rsid w:val="00AD5CA9"/>
    <w:rsid w:val="00AD7A2C"/>
    <w:rsid w:val="00AE27B3"/>
    <w:rsid w:val="00AE6738"/>
    <w:rsid w:val="00AE6B60"/>
    <w:rsid w:val="00AE73C4"/>
    <w:rsid w:val="00AF13DF"/>
    <w:rsid w:val="00AF1FFB"/>
    <w:rsid w:val="00AF575B"/>
    <w:rsid w:val="00AF71E7"/>
    <w:rsid w:val="00AF7D30"/>
    <w:rsid w:val="00AF7ED2"/>
    <w:rsid w:val="00B001A5"/>
    <w:rsid w:val="00B047AC"/>
    <w:rsid w:val="00B1114C"/>
    <w:rsid w:val="00B16AF1"/>
    <w:rsid w:val="00B16C12"/>
    <w:rsid w:val="00B17F6F"/>
    <w:rsid w:val="00B21FF0"/>
    <w:rsid w:val="00B22C1E"/>
    <w:rsid w:val="00B25B35"/>
    <w:rsid w:val="00B27662"/>
    <w:rsid w:val="00B33CAF"/>
    <w:rsid w:val="00B34EE0"/>
    <w:rsid w:val="00B3582D"/>
    <w:rsid w:val="00B358BF"/>
    <w:rsid w:val="00B3612A"/>
    <w:rsid w:val="00B425F4"/>
    <w:rsid w:val="00B503EA"/>
    <w:rsid w:val="00B52BF4"/>
    <w:rsid w:val="00B54661"/>
    <w:rsid w:val="00B54CC5"/>
    <w:rsid w:val="00B55450"/>
    <w:rsid w:val="00B554B7"/>
    <w:rsid w:val="00B56444"/>
    <w:rsid w:val="00B61662"/>
    <w:rsid w:val="00B6365E"/>
    <w:rsid w:val="00B64367"/>
    <w:rsid w:val="00B65D74"/>
    <w:rsid w:val="00B66CF9"/>
    <w:rsid w:val="00B67855"/>
    <w:rsid w:val="00B7262E"/>
    <w:rsid w:val="00B72CB4"/>
    <w:rsid w:val="00B75347"/>
    <w:rsid w:val="00B76C4D"/>
    <w:rsid w:val="00B77819"/>
    <w:rsid w:val="00B814A0"/>
    <w:rsid w:val="00B819DA"/>
    <w:rsid w:val="00B846C2"/>
    <w:rsid w:val="00B86EB4"/>
    <w:rsid w:val="00B878B9"/>
    <w:rsid w:val="00B9229E"/>
    <w:rsid w:val="00B9682B"/>
    <w:rsid w:val="00B97E19"/>
    <w:rsid w:val="00BA1A4E"/>
    <w:rsid w:val="00BA1C59"/>
    <w:rsid w:val="00BA3061"/>
    <w:rsid w:val="00BA497E"/>
    <w:rsid w:val="00BA75EB"/>
    <w:rsid w:val="00BB2CBB"/>
    <w:rsid w:val="00BB3087"/>
    <w:rsid w:val="00BB3B25"/>
    <w:rsid w:val="00BB47AA"/>
    <w:rsid w:val="00BB488B"/>
    <w:rsid w:val="00BB4F39"/>
    <w:rsid w:val="00BC3EE2"/>
    <w:rsid w:val="00BD01DE"/>
    <w:rsid w:val="00BD08C1"/>
    <w:rsid w:val="00BD0A86"/>
    <w:rsid w:val="00BD0C84"/>
    <w:rsid w:val="00BD47DF"/>
    <w:rsid w:val="00BE1281"/>
    <w:rsid w:val="00BE5D37"/>
    <w:rsid w:val="00BF0985"/>
    <w:rsid w:val="00BF3364"/>
    <w:rsid w:val="00BF3CD4"/>
    <w:rsid w:val="00BF449B"/>
    <w:rsid w:val="00BF4E7D"/>
    <w:rsid w:val="00BF6A3E"/>
    <w:rsid w:val="00C03437"/>
    <w:rsid w:val="00C04EE3"/>
    <w:rsid w:val="00C147A7"/>
    <w:rsid w:val="00C17222"/>
    <w:rsid w:val="00C17492"/>
    <w:rsid w:val="00C21D98"/>
    <w:rsid w:val="00C2291E"/>
    <w:rsid w:val="00C233E0"/>
    <w:rsid w:val="00C236A5"/>
    <w:rsid w:val="00C26377"/>
    <w:rsid w:val="00C266B0"/>
    <w:rsid w:val="00C26B87"/>
    <w:rsid w:val="00C32125"/>
    <w:rsid w:val="00C34D8B"/>
    <w:rsid w:val="00C36001"/>
    <w:rsid w:val="00C373B9"/>
    <w:rsid w:val="00C411EB"/>
    <w:rsid w:val="00C425D3"/>
    <w:rsid w:val="00C42AD1"/>
    <w:rsid w:val="00C42FE8"/>
    <w:rsid w:val="00C45FF8"/>
    <w:rsid w:val="00C53A53"/>
    <w:rsid w:val="00C559E9"/>
    <w:rsid w:val="00C56C0F"/>
    <w:rsid w:val="00C56ED0"/>
    <w:rsid w:val="00C57D89"/>
    <w:rsid w:val="00C6091E"/>
    <w:rsid w:val="00C640C8"/>
    <w:rsid w:val="00C677D4"/>
    <w:rsid w:val="00C67E15"/>
    <w:rsid w:val="00C705A6"/>
    <w:rsid w:val="00C706BE"/>
    <w:rsid w:val="00C71C76"/>
    <w:rsid w:val="00C71EC4"/>
    <w:rsid w:val="00C749F7"/>
    <w:rsid w:val="00C7502E"/>
    <w:rsid w:val="00C756B2"/>
    <w:rsid w:val="00C763F0"/>
    <w:rsid w:val="00C775B5"/>
    <w:rsid w:val="00C8516A"/>
    <w:rsid w:val="00C86657"/>
    <w:rsid w:val="00C95C71"/>
    <w:rsid w:val="00C96EC1"/>
    <w:rsid w:val="00C978E8"/>
    <w:rsid w:val="00C97CE3"/>
    <w:rsid w:val="00CA0294"/>
    <w:rsid w:val="00CA2590"/>
    <w:rsid w:val="00CA2D32"/>
    <w:rsid w:val="00CA32A9"/>
    <w:rsid w:val="00CA3DBF"/>
    <w:rsid w:val="00CB04C8"/>
    <w:rsid w:val="00CB0A9A"/>
    <w:rsid w:val="00CB1E2E"/>
    <w:rsid w:val="00CB34C1"/>
    <w:rsid w:val="00CB7C42"/>
    <w:rsid w:val="00CC02F6"/>
    <w:rsid w:val="00CC066F"/>
    <w:rsid w:val="00CC2488"/>
    <w:rsid w:val="00CC5888"/>
    <w:rsid w:val="00CC68F2"/>
    <w:rsid w:val="00CD225A"/>
    <w:rsid w:val="00CF092F"/>
    <w:rsid w:val="00CF1307"/>
    <w:rsid w:val="00CF15CD"/>
    <w:rsid w:val="00CF1E8D"/>
    <w:rsid w:val="00CF2C55"/>
    <w:rsid w:val="00CF55F9"/>
    <w:rsid w:val="00CF73FC"/>
    <w:rsid w:val="00D06C0C"/>
    <w:rsid w:val="00D0748E"/>
    <w:rsid w:val="00D129F1"/>
    <w:rsid w:val="00D131D5"/>
    <w:rsid w:val="00D14A39"/>
    <w:rsid w:val="00D1662B"/>
    <w:rsid w:val="00D20185"/>
    <w:rsid w:val="00D2421E"/>
    <w:rsid w:val="00D255CD"/>
    <w:rsid w:val="00D259EF"/>
    <w:rsid w:val="00D26070"/>
    <w:rsid w:val="00D26688"/>
    <w:rsid w:val="00D2793E"/>
    <w:rsid w:val="00D3047F"/>
    <w:rsid w:val="00D32BAC"/>
    <w:rsid w:val="00D35AB7"/>
    <w:rsid w:val="00D37F53"/>
    <w:rsid w:val="00D40334"/>
    <w:rsid w:val="00D5402A"/>
    <w:rsid w:val="00D55715"/>
    <w:rsid w:val="00D56A40"/>
    <w:rsid w:val="00D6211F"/>
    <w:rsid w:val="00D65B16"/>
    <w:rsid w:val="00D6734C"/>
    <w:rsid w:val="00D7393B"/>
    <w:rsid w:val="00D74F12"/>
    <w:rsid w:val="00D766FA"/>
    <w:rsid w:val="00D775A9"/>
    <w:rsid w:val="00D84FB2"/>
    <w:rsid w:val="00D85718"/>
    <w:rsid w:val="00D873DE"/>
    <w:rsid w:val="00D918F5"/>
    <w:rsid w:val="00D92DF0"/>
    <w:rsid w:val="00D949E9"/>
    <w:rsid w:val="00D9696F"/>
    <w:rsid w:val="00D97FAA"/>
    <w:rsid w:val="00DA1829"/>
    <w:rsid w:val="00DA1DFB"/>
    <w:rsid w:val="00DA1E4F"/>
    <w:rsid w:val="00DA2606"/>
    <w:rsid w:val="00DA2799"/>
    <w:rsid w:val="00DA37D4"/>
    <w:rsid w:val="00DA59E6"/>
    <w:rsid w:val="00DB7463"/>
    <w:rsid w:val="00DC157C"/>
    <w:rsid w:val="00DC6D17"/>
    <w:rsid w:val="00DC6F96"/>
    <w:rsid w:val="00DD1BB4"/>
    <w:rsid w:val="00DD381D"/>
    <w:rsid w:val="00DD592E"/>
    <w:rsid w:val="00DD5F35"/>
    <w:rsid w:val="00DD64BC"/>
    <w:rsid w:val="00DE08DA"/>
    <w:rsid w:val="00DF2332"/>
    <w:rsid w:val="00DF2371"/>
    <w:rsid w:val="00DF3680"/>
    <w:rsid w:val="00DF6822"/>
    <w:rsid w:val="00E0358A"/>
    <w:rsid w:val="00E03A5C"/>
    <w:rsid w:val="00E04E87"/>
    <w:rsid w:val="00E05599"/>
    <w:rsid w:val="00E0669C"/>
    <w:rsid w:val="00E0682F"/>
    <w:rsid w:val="00E10766"/>
    <w:rsid w:val="00E1081D"/>
    <w:rsid w:val="00E1093E"/>
    <w:rsid w:val="00E12109"/>
    <w:rsid w:val="00E13058"/>
    <w:rsid w:val="00E15572"/>
    <w:rsid w:val="00E2795F"/>
    <w:rsid w:val="00E3264A"/>
    <w:rsid w:val="00E339C2"/>
    <w:rsid w:val="00E35FF4"/>
    <w:rsid w:val="00E36923"/>
    <w:rsid w:val="00E37290"/>
    <w:rsid w:val="00E437F7"/>
    <w:rsid w:val="00E43D39"/>
    <w:rsid w:val="00E516CD"/>
    <w:rsid w:val="00E53ACF"/>
    <w:rsid w:val="00E53DE2"/>
    <w:rsid w:val="00E53DE5"/>
    <w:rsid w:val="00E54952"/>
    <w:rsid w:val="00E54E69"/>
    <w:rsid w:val="00E56CFE"/>
    <w:rsid w:val="00E572D0"/>
    <w:rsid w:val="00E710EF"/>
    <w:rsid w:val="00E7147E"/>
    <w:rsid w:val="00E77500"/>
    <w:rsid w:val="00E817A0"/>
    <w:rsid w:val="00E84AD2"/>
    <w:rsid w:val="00E8687B"/>
    <w:rsid w:val="00E90EAC"/>
    <w:rsid w:val="00E91745"/>
    <w:rsid w:val="00E9350D"/>
    <w:rsid w:val="00E97A9E"/>
    <w:rsid w:val="00EA12FE"/>
    <w:rsid w:val="00EA17DF"/>
    <w:rsid w:val="00EA418E"/>
    <w:rsid w:val="00EA4334"/>
    <w:rsid w:val="00EA6BD6"/>
    <w:rsid w:val="00EA6BEE"/>
    <w:rsid w:val="00EA7D8E"/>
    <w:rsid w:val="00EB015B"/>
    <w:rsid w:val="00EB0553"/>
    <w:rsid w:val="00EB632C"/>
    <w:rsid w:val="00EB6C62"/>
    <w:rsid w:val="00EC0480"/>
    <w:rsid w:val="00EC137C"/>
    <w:rsid w:val="00EC6193"/>
    <w:rsid w:val="00ED34B5"/>
    <w:rsid w:val="00ED53C7"/>
    <w:rsid w:val="00ED5A15"/>
    <w:rsid w:val="00EE087F"/>
    <w:rsid w:val="00EE238D"/>
    <w:rsid w:val="00EE2E4F"/>
    <w:rsid w:val="00EF048B"/>
    <w:rsid w:val="00EF2701"/>
    <w:rsid w:val="00EF5AA3"/>
    <w:rsid w:val="00EF705E"/>
    <w:rsid w:val="00F02C91"/>
    <w:rsid w:val="00F04DA5"/>
    <w:rsid w:val="00F04FB8"/>
    <w:rsid w:val="00F052C8"/>
    <w:rsid w:val="00F07DF3"/>
    <w:rsid w:val="00F10210"/>
    <w:rsid w:val="00F107BE"/>
    <w:rsid w:val="00F120A1"/>
    <w:rsid w:val="00F221BA"/>
    <w:rsid w:val="00F2221B"/>
    <w:rsid w:val="00F232CC"/>
    <w:rsid w:val="00F24F7C"/>
    <w:rsid w:val="00F35423"/>
    <w:rsid w:val="00F361E0"/>
    <w:rsid w:val="00F36FDC"/>
    <w:rsid w:val="00F40201"/>
    <w:rsid w:val="00F42E25"/>
    <w:rsid w:val="00F44D4F"/>
    <w:rsid w:val="00F46A84"/>
    <w:rsid w:val="00F46D0C"/>
    <w:rsid w:val="00F53C13"/>
    <w:rsid w:val="00F639AE"/>
    <w:rsid w:val="00F67024"/>
    <w:rsid w:val="00F67412"/>
    <w:rsid w:val="00F717CD"/>
    <w:rsid w:val="00F73016"/>
    <w:rsid w:val="00F731F2"/>
    <w:rsid w:val="00F73633"/>
    <w:rsid w:val="00F74C7A"/>
    <w:rsid w:val="00F75374"/>
    <w:rsid w:val="00F80CA7"/>
    <w:rsid w:val="00F826B9"/>
    <w:rsid w:val="00F83A3F"/>
    <w:rsid w:val="00F86583"/>
    <w:rsid w:val="00F91738"/>
    <w:rsid w:val="00F92145"/>
    <w:rsid w:val="00F92B51"/>
    <w:rsid w:val="00F92B67"/>
    <w:rsid w:val="00F9537E"/>
    <w:rsid w:val="00F967CE"/>
    <w:rsid w:val="00F97004"/>
    <w:rsid w:val="00FA11D2"/>
    <w:rsid w:val="00FA64A0"/>
    <w:rsid w:val="00FA6829"/>
    <w:rsid w:val="00FB09B0"/>
    <w:rsid w:val="00FB0DD0"/>
    <w:rsid w:val="00FB2DBA"/>
    <w:rsid w:val="00FB6D6A"/>
    <w:rsid w:val="00FC2BF9"/>
    <w:rsid w:val="00FD0166"/>
    <w:rsid w:val="00FD03F4"/>
    <w:rsid w:val="00FD7E46"/>
    <w:rsid w:val="00FE5711"/>
    <w:rsid w:val="00FE598F"/>
    <w:rsid w:val="00FF1E85"/>
    <w:rsid w:val="00FF2902"/>
    <w:rsid w:val="00FF2EC6"/>
    <w:rsid w:val="00FF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777D7"/>
  <w15:docId w15:val="{E870D18F-360E-41E0-A63B-39F93D53B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DF1"/>
    <w:pPr>
      <w:numPr>
        <w:numId w:val="1"/>
      </w:numPr>
      <w:spacing w:before="100" w:beforeAutospacing="1" w:after="120" w:line="240" w:lineRule="auto"/>
    </w:pPr>
    <w:rPr>
      <w:rFonts w:ascii="Times New Roman" w:eastAsia="Calibri" w:hAnsi="Times New Roman" w:cs="Times New Roman"/>
      <w:sz w:val="24"/>
    </w:rPr>
  </w:style>
  <w:style w:type="paragraph" w:styleId="Heading1">
    <w:name w:val="heading 1"/>
    <w:aliases w:val="TT1"/>
    <w:basedOn w:val="Normal"/>
    <w:next w:val="Normal"/>
    <w:link w:val="Heading1Char"/>
    <w:qFormat/>
    <w:rsid w:val="00614359"/>
    <w:pPr>
      <w:keepNext/>
      <w:spacing w:before="360" w:beforeAutospacing="0" w:after="360"/>
      <w:outlineLvl w:val="0"/>
    </w:pPr>
    <w:rPr>
      <w:rFonts w:eastAsia="Times New Roman"/>
      <w:b/>
      <w:bCs/>
      <w:kern w:val="32"/>
      <w:sz w:val="28"/>
      <w:szCs w:val="28"/>
      <w:lang w:val="hy-AM"/>
    </w:rPr>
  </w:style>
  <w:style w:type="paragraph" w:styleId="Heading2">
    <w:name w:val="heading 2"/>
    <w:basedOn w:val="Normal"/>
    <w:next w:val="Normal"/>
    <w:link w:val="Heading2Char"/>
    <w:uiPriority w:val="9"/>
    <w:unhideWhenUsed/>
    <w:qFormat/>
    <w:rsid w:val="00D304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T3"/>
    <w:basedOn w:val="Normal"/>
    <w:next w:val="Normal"/>
    <w:link w:val="Heading3Char"/>
    <w:qFormat/>
    <w:rsid w:val="00343DF1"/>
    <w:pPr>
      <w:keepNext/>
      <w:keepLines/>
      <w:suppressAutoHyphens/>
      <w:spacing w:before="200" w:beforeAutospacing="0" w:after="0"/>
      <w:ind w:left="2160" w:hanging="180"/>
      <w:jc w:val="both"/>
      <w:outlineLvl w:val="2"/>
    </w:pPr>
    <w:rPr>
      <w:rFonts w:ascii="Cambria" w:eastAsia="Times New Roman" w:hAnsi="Cambria"/>
      <w:color w:val="4F81BD"/>
      <w:sz w:val="20"/>
      <w:szCs w:val="20"/>
      <w:lang w:eastAsia="de-DE"/>
    </w:rPr>
  </w:style>
  <w:style w:type="paragraph" w:styleId="Heading4">
    <w:name w:val="heading 4"/>
    <w:aliases w:val="TT4"/>
    <w:basedOn w:val="Normal"/>
    <w:next w:val="Normal"/>
    <w:link w:val="Heading4Char"/>
    <w:qFormat/>
    <w:rsid w:val="00343DF1"/>
    <w:pPr>
      <w:keepNext/>
      <w:tabs>
        <w:tab w:val="left" w:pos="0"/>
        <w:tab w:val="right" w:leader="underscore" w:pos="8789"/>
      </w:tabs>
      <w:suppressAutoHyphens/>
      <w:spacing w:before="300" w:beforeAutospacing="0" w:after="60"/>
      <w:outlineLvl w:val="3"/>
    </w:pPr>
    <w:rPr>
      <w:rFonts w:eastAsia="Times New Roman"/>
      <w:iCs/>
      <w:caps/>
      <w:kern w:val="32"/>
      <w:szCs w:val="24"/>
      <w:u w:color="0000FF"/>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T1 Char"/>
    <w:basedOn w:val="DefaultParagraphFont"/>
    <w:link w:val="Heading1"/>
    <w:rsid w:val="00614359"/>
    <w:rPr>
      <w:rFonts w:ascii="Times New Roman" w:eastAsia="Times New Roman" w:hAnsi="Times New Roman" w:cs="Times New Roman"/>
      <w:b/>
      <w:bCs/>
      <w:kern w:val="32"/>
      <w:sz w:val="28"/>
      <w:szCs w:val="28"/>
      <w:lang w:val="hy-AM"/>
    </w:rPr>
  </w:style>
  <w:style w:type="character" w:customStyle="1" w:styleId="Heading3Char">
    <w:name w:val="Heading 3 Char"/>
    <w:aliases w:val="TT3 Char"/>
    <w:basedOn w:val="DefaultParagraphFont"/>
    <w:link w:val="Heading3"/>
    <w:rsid w:val="00343DF1"/>
    <w:rPr>
      <w:rFonts w:ascii="Cambria" w:eastAsia="Times New Roman" w:hAnsi="Cambria" w:cs="Times New Roman"/>
      <w:color w:val="4F81BD"/>
      <w:sz w:val="20"/>
      <w:szCs w:val="20"/>
      <w:lang w:eastAsia="de-DE"/>
    </w:rPr>
  </w:style>
  <w:style w:type="character" w:customStyle="1" w:styleId="Heading4Char">
    <w:name w:val="Heading 4 Char"/>
    <w:aliases w:val="TT4 Char"/>
    <w:basedOn w:val="DefaultParagraphFont"/>
    <w:link w:val="Heading4"/>
    <w:rsid w:val="00343DF1"/>
    <w:rPr>
      <w:rFonts w:ascii="Times New Roman" w:eastAsia="Times New Roman" w:hAnsi="Times New Roman" w:cs="Times New Roman"/>
      <w:iCs/>
      <w:caps/>
      <w:kern w:val="32"/>
      <w:sz w:val="24"/>
      <w:szCs w:val="24"/>
      <w:u w:color="0000FF"/>
      <w:lang w:eastAsia="de-DE"/>
    </w:rPr>
  </w:style>
  <w:style w:type="paragraph" w:styleId="TOC1">
    <w:name w:val="toc 1"/>
    <w:basedOn w:val="Normal"/>
    <w:next w:val="Normal"/>
    <w:autoRedefine/>
    <w:uiPriority w:val="39"/>
    <w:unhideWhenUsed/>
    <w:rsid w:val="002A3224"/>
    <w:pPr>
      <w:numPr>
        <w:numId w:val="0"/>
      </w:numPr>
      <w:spacing w:before="0" w:beforeAutospacing="0"/>
    </w:pPr>
  </w:style>
  <w:style w:type="character" w:styleId="Hyperlink">
    <w:name w:val="Hyperlink"/>
    <w:uiPriority w:val="99"/>
    <w:unhideWhenUsed/>
    <w:rsid w:val="00343DF1"/>
    <w:rPr>
      <w:color w:val="0000FF"/>
      <w:u w:val="single"/>
    </w:rPr>
  </w:style>
  <w:style w:type="paragraph" w:styleId="Header">
    <w:name w:val="header"/>
    <w:basedOn w:val="Normal"/>
    <w:link w:val="HeaderChar"/>
    <w:uiPriority w:val="99"/>
    <w:unhideWhenUsed/>
    <w:rsid w:val="00343DF1"/>
    <w:pPr>
      <w:tabs>
        <w:tab w:val="center" w:pos="4844"/>
        <w:tab w:val="right" w:pos="9689"/>
      </w:tabs>
    </w:pPr>
    <w:rPr>
      <w:szCs w:val="20"/>
    </w:rPr>
  </w:style>
  <w:style w:type="character" w:customStyle="1" w:styleId="HeaderChar">
    <w:name w:val="Header Char"/>
    <w:basedOn w:val="DefaultParagraphFont"/>
    <w:link w:val="Header"/>
    <w:uiPriority w:val="99"/>
    <w:rsid w:val="00343DF1"/>
    <w:rPr>
      <w:rFonts w:ascii="Times New Roman" w:eastAsia="Calibri" w:hAnsi="Times New Roman" w:cs="Times New Roman"/>
      <w:sz w:val="24"/>
      <w:szCs w:val="20"/>
    </w:rPr>
  </w:style>
  <w:style w:type="paragraph" w:styleId="Footer">
    <w:name w:val="footer"/>
    <w:basedOn w:val="Normal"/>
    <w:link w:val="FooterChar"/>
    <w:uiPriority w:val="99"/>
    <w:unhideWhenUsed/>
    <w:rsid w:val="00506858"/>
    <w:pPr>
      <w:numPr>
        <w:numId w:val="0"/>
      </w:numPr>
      <w:tabs>
        <w:tab w:val="center" w:pos="4844"/>
        <w:tab w:val="right" w:pos="9689"/>
      </w:tabs>
    </w:pPr>
    <w:rPr>
      <w:szCs w:val="20"/>
    </w:rPr>
  </w:style>
  <w:style w:type="character" w:customStyle="1" w:styleId="FooterChar">
    <w:name w:val="Footer Char"/>
    <w:basedOn w:val="DefaultParagraphFont"/>
    <w:link w:val="Footer"/>
    <w:uiPriority w:val="99"/>
    <w:rsid w:val="00343DF1"/>
    <w:rPr>
      <w:rFonts w:ascii="Times New Roman" w:eastAsia="Calibri" w:hAnsi="Times New Roman" w:cs="Times New Roman"/>
      <w:sz w:val="24"/>
      <w:szCs w:val="20"/>
    </w:rPr>
  </w:style>
  <w:style w:type="paragraph" w:styleId="BalloonText">
    <w:name w:val="Balloon Text"/>
    <w:basedOn w:val="Normal"/>
    <w:link w:val="BalloonTextChar"/>
    <w:uiPriority w:val="99"/>
    <w:semiHidden/>
    <w:unhideWhenUsed/>
    <w:rsid w:val="00343DF1"/>
    <w:pPr>
      <w:spacing w:before="0" w:after="0"/>
    </w:pPr>
    <w:rPr>
      <w:rFonts w:ascii="Tahoma" w:hAnsi="Tahoma"/>
      <w:sz w:val="16"/>
      <w:szCs w:val="16"/>
    </w:rPr>
  </w:style>
  <w:style w:type="character" w:customStyle="1" w:styleId="BalloonTextChar">
    <w:name w:val="Balloon Text Char"/>
    <w:basedOn w:val="DefaultParagraphFont"/>
    <w:link w:val="BalloonText"/>
    <w:uiPriority w:val="99"/>
    <w:semiHidden/>
    <w:rsid w:val="00343DF1"/>
    <w:rPr>
      <w:rFonts w:ascii="Tahoma" w:eastAsia="Calibri" w:hAnsi="Tahoma" w:cs="Times New Roman"/>
      <w:sz w:val="16"/>
      <w:szCs w:val="16"/>
    </w:rPr>
  </w:style>
  <w:style w:type="paragraph" w:styleId="EndnoteText">
    <w:name w:val="endnote text"/>
    <w:basedOn w:val="Normal"/>
    <w:link w:val="EndnoteTextChar"/>
    <w:uiPriority w:val="99"/>
    <w:semiHidden/>
    <w:unhideWhenUsed/>
    <w:rsid w:val="00343DF1"/>
    <w:rPr>
      <w:sz w:val="20"/>
      <w:szCs w:val="20"/>
    </w:rPr>
  </w:style>
  <w:style w:type="character" w:customStyle="1" w:styleId="EndnoteTextChar">
    <w:name w:val="Endnote Text Char"/>
    <w:basedOn w:val="DefaultParagraphFont"/>
    <w:link w:val="EndnoteText"/>
    <w:uiPriority w:val="99"/>
    <w:semiHidden/>
    <w:rsid w:val="00343DF1"/>
    <w:rPr>
      <w:rFonts w:ascii="Times New Roman" w:eastAsia="Calibri" w:hAnsi="Times New Roman" w:cs="Times New Roman"/>
      <w:sz w:val="20"/>
      <w:szCs w:val="20"/>
    </w:rPr>
  </w:style>
  <w:style w:type="character" w:styleId="EndnoteReference">
    <w:name w:val="endnote reference"/>
    <w:uiPriority w:val="99"/>
    <w:semiHidden/>
    <w:unhideWhenUsed/>
    <w:rsid w:val="00343DF1"/>
    <w:rPr>
      <w:vertAlign w:val="superscript"/>
    </w:rPr>
  </w:style>
  <w:style w:type="paragraph" w:styleId="FootnoteText">
    <w:name w:val="footnote text"/>
    <w:aliases w:val="single space,footnote text,FOOTNOTES,fn,Footnote Text Char1,Footnote Text Char2 Char,Footnote Text Char1 Char Char,Footnote Text Char2 Char Char Char,Footnote Text Char1 Char Char Char Char,ADB,Footnote,Footnote Text Char Char1 Char1"/>
    <w:basedOn w:val="Normal"/>
    <w:link w:val="FootnoteTextChar"/>
    <w:uiPriority w:val="99"/>
    <w:unhideWhenUsed/>
    <w:qFormat/>
    <w:rsid w:val="00343DF1"/>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343DF1"/>
    <w:rPr>
      <w:rFonts w:ascii="Times New Roman" w:eastAsia="Calibri" w:hAnsi="Times New Roman" w:cs="Times New Roman"/>
      <w:sz w:val="20"/>
      <w:szCs w:val="20"/>
    </w:rPr>
  </w:style>
  <w:style w:type="character" w:styleId="FootnoteReference">
    <w:name w:val="footnote reference"/>
    <w:aliases w:val="ftref,FnR-ANZDEC,de nota al pie,Ref,(NECG) Footnote Reference,16 Point,Superscript 6 Point"/>
    <w:uiPriority w:val="99"/>
    <w:unhideWhenUsed/>
    <w:rsid w:val="00343DF1"/>
    <w:rPr>
      <w:vertAlign w:val="superscript"/>
    </w:rPr>
  </w:style>
  <w:style w:type="character" w:customStyle="1" w:styleId="BankNormalChar">
    <w:name w:val="BankNormal Char"/>
    <w:link w:val="BankNormal"/>
    <w:locked/>
    <w:rsid w:val="00343DF1"/>
    <w:rPr>
      <w:sz w:val="24"/>
    </w:rPr>
  </w:style>
  <w:style w:type="paragraph" w:customStyle="1" w:styleId="BankNormal">
    <w:name w:val="BankNormal"/>
    <w:basedOn w:val="Normal"/>
    <w:link w:val="BankNormalChar"/>
    <w:rsid w:val="00343DF1"/>
    <w:pPr>
      <w:spacing w:before="0" w:beforeAutospacing="0" w:after="240"/>
    </w:pPr>
    <w:rPr>
      <w:rFonts w:asciiTheme="minorHAnsi" w:eastAsiaTheme="minorHAnsi" w:hAnsiTheme="minorHAnsi" w:cstheme="minorBidi"/>
    </w:rPr>
  </w:style>
  <w:style w:type="paragraph" w:customStyle="1" w:styleId="TITRE1">
    <w:name w:val="TITRE 1"/>
    <w:basedOn w:val="Heading1"/>
    <w:rsid w:val="00343DF1"/>
    <w:pPr>
      <w:tabs>
        <w:tab w:val="left" w:pos="0"/>
        <w:tab w:val="right" w:leader="underscore" w:pos="8789"/>
      </w:tabs>
      <w:suppressAutoHyphens/>
      <w:spacing w:before="840"/>
    </w:pPr>
    <w:rPr>
      <w:bCs w:val="0"/>
      <w:caps/>
      <w:sz w:val="34"/>
      <w:szCs w:val="30"/>
      <w:lang w:eastAsia="de-DE"/>
    </w:rPr>
  </w:style>
  <w:style w:type="paragraph" w:styleId="ListParagraph">
    <w:name w:val="List Paragraph"/>
    <w:aliases w:val="List_Paragraph,Multilevel para_II,List Paragraph1,List Paragraph-ExecSummary,Citation List,본문(내용),List Paragraph (numbered (a)),Para number,Titulo 2,Report Para,Number Bullets,Resume Title,heading 4,WinDForce-Letter,Heading 2_sj,Bullet1"/>
    <w:basedOn w:val="Normal"/>
    <w:link w:val="ListParagraphChar"/>
    <w:uiPriority w:val="34"/>
    <w:qFormat/>
    <w:rsid w:val="00343DF1"/>
    <w:pPr>
      <w:contextualSpacing/>
    </w:pPr>
  </w:style>
  <w:style w:type="paragraph" w:customStyle="1" w:styleId="A2-Heading1">
    <w:name w:val="A2-Heading 1"/>
    <w:basedOn w:val="Normal"/>
    <w:uiPriority w:val="99"/>
    <w:rsid w:val="00343DF1"/>
    <w:pPr>
      <w:numPr>
        <w:ilvl w:val="12"/>
      </w:numPr>
      <w:spacing w:before="0" w:beforeAutospacing="0" w:after="200"/>
      <w:jc w:val="center"/>
    </w:pPr>
    <w:rPr>
      <w:rFonts w:ascii="Times New Roman Bold" w:hAnsi="Times New Roman Bold"/>
      <w:b/>
      <w:bCs/>
      <w:sz w:val="32"/>
      <w:szCs w:val="32"/>
    </w:rPr>
  </w:style>
  <w:style w:type="character" w:customStyle="1" w:styleId="FontStyle15">
    <w:name w:val="Font Style15"/>
    <w:rsid w:val="00343DF1"/>
    <w:rPr>
      <w:rFonts w:ascii="Times New Roman" w:hAnsi="Times New Roman"/>
      <w:sz w:val="22"/>
    </w:rPr>
  </w:style>
  <w:style w:type="paragraph" w:customStyle="1" w:styleId="Style2">
    <w:name w:val="Style2"/>
    <w:basedOn w:val="Normal"/>
    <w:rsid w:val="00343DF1"/>
    <w:pPr>
      <w:widowControl w:val="0"/>
      <w:autoSpaceDE w:val="0"/>
      <w:autoSpaceDN w:val="0"/>
      <w:adjustRightInd w:val="0"/>
      <w:spacing w:before="0" w:beforeAutospacing="0" w:after="0" w:line="283" w:lineRule="exact"/>
      <w:jc w:val="center"/>
    </w:pPr>
    <w:rPr>
      <w:rFonts w:eastAsia="Times New Roman"/>
      <w:szCs w:val="24"/>
      <w:lang w:eastAsia="pl-PL"/>
    </w:rPr>
  </w:style>
  <w:style w:type="character" w:styleId="CommentReference">
    <w:name w:val="annotation reference"/>
    <w:uiPriority w:val="99"/>
    <w:unhideWhenUsed/>
    <w:rsid w:val="00343DF1"/>
    <w:rPr>
      <w:sz w:val="16"/>
      <w:szCs w:val="16"/>
    </w:rPr>
  </w:style>
  <w:style w:type="paragraph" w:styleId="CommentText">
    <w:name w:val="annotation text"/>
    <w:basedOn w:val="Normal"/>
    <w:link w:val="CommentTextChar"/>
    <w:uiPriority w:val="99"/>
    <w:unhideWhenUsed/>
    <w:rsid w:val="00343DF1"/>
    <w:rPr>
      <w:sz w:val="20"/>
      <w:szCs w:val="20"/>
    </w:rPr>
  </w:style>
  <w:style w:type="character" w:customStyle="1" w:styleId="CommentTextChar">
    <w:name w:val="Comment Text Char"/>
    <w:basedOn w:val="DefaultParagraphFont"/>
    <w:link w:val="CommentText"/>
    <w:uiPriority w:val="99"/>
    <w:rsid w:val="00343DF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3DF1"/>
    <w:rPr>
      <w:b/>
      <w:bCs/>
    </w:rPr>
  </w:style>
  <w:style w:type="character" w:customStyle="1" w:styleId="CommentSubjectChar">
    <w:name w:val="Comment Subject Char"/>
    <w:basedOn w:val="CommentTextChar"/>
    <w:link w:val="CommentSubject"/>
    <w:uiPriority w:val="99"/>
    <w:semiHidden/>
    <w:rsid w:val="00343DF1"/>
    <w:rPr>
      <w:rFonts w:ascii="Times New Roman" w:eastAsia="Calibri" w:hAnsi="Times New Roman" w:cs="Times New Roman"/>
      <w:b/>
      <w:bCs/>
      <w:sz w:val="20"/>
      <w:szCs w:val="20"/>
    </w:rPr>
  </w:style>
  <w:style w:type="paragraph" w:styleId="Revision">
    <w:name w:val="Revision"/>
    <w:hidden/>
    <w:uiPriority w:val="99"/>
    <w:semiHidden/>
    <w:rsid w:val="00343DF1"/>
    <w:pPr>
      <w:spacing w:after="0" w:line="240" w:lineRule="auto"/>
    </w:pPr>
    <w:rPr>
      <w:rFonts w:ascii="Times New Roman" w:eastAsia="Calibri" w:hAnsi="Times New Roman" w:cs="Times New Roman"/>
      <w:sz w:val="24"/>
    </w:rPr>
  </w:style>
  <w:style w:type="table" w:styleId="TableGrid">
    <w:name w:val="Table Grid"/>
    <w:basedOn w:val="TableNormal"/>
    <w:uiPriority w:val="59"/>
    <w:rsid w:val="00343DF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343DF1"/>
    <w:pPr>
      <w:spacing w:before="0" w:beforeAutospacing="0" w:after="0" w:line="360" w:lineRule="auto"/>
      <w:ind w:firstLine="720"/>
      <w:jc w:val="both"/>
    </w:pPr>
    <w:rPr>
      <w:rFonts w:ascii="Arial Armenian" w:eastAsia="Times New Roman" w:hAnsi="Arial Armenian"/>
      <w:szCs w:val="24"/>
    </w:rPr>
  </w:style>
  <w:style w:type="character" w:customStyle="1" w:styleId="BodyTextIndentChar">
    <w:name w:val="Body Text Indent Char"/>
    <w:basedOn w:val="DefaultParagraphFont"/>
    <w:link w:val="BodyTextIndent"/>
    <w:semiHidden/>
    <w:rsid w:val="00343DF1"/>
    <w:rPr>
      <w:rFonts w:ascii="Arial Armenian" w:eastAsia="Times New Roman" w:hAnsi="Arial Armenian" w:cs="Times New Roman"/>
      <w:sz w:val="24"/>
      <w:szCs w:val="24"/>
    </w:rPr>
  </w:style>
  <w:style w:type="paragraph" w:styleId="NormalWeb">
    <w:name w:val="Normal (Web)"/>
    <w:basedOn w:val="Normal"/>
    <w:uiPriority w:val="99"/>
    <w:unhideWhenUsed/>
    <w:rsid w:val="00717061"/>
    <w:pPr>
      <w:spacing w:after="100" w:afterAutospacing="1"/>
    </w:pPr>
    <w:rPr>
      <w:rFonts w:eastAsia="Times New Roman"/>
      <w:szCs w:val="24"/>
      <w:lang w:eastAsia="ru-RU"/>
    </w:rPr>
  </w:style>
  <w:style w:type="paragraph" w:customStyle="1" w:styleId="P1">
    <w:name w:val="P1"/>
    <w:aliases w:val="Puce1"/>
    <w:basedOn w:val="Normal"/>
    <w:qFormat/>
    <w:rsid w:val="00627B9F"/>
    <w:pPr>
      <w:tabs>
        <w:tab w:val="left" w:pos="425"/>
        <w:tab w:val="right" w:leader="underscore" w:pos="8789"/>
      </w:tabs>
      <w:spacing w:before="180" w:beforeAutospacing="0" w:after="0"/>
      <w:jc w:val="both"/>
    </w:pPr>
    <w:rPr>
      <w:rFonts w:ascii="Arial" w:eastAsia="Times New Roman" w:hAnsi="Arial"/>
      <w:sz w:val="20"/>
      <w:szCs w:val="20"/>
      <w:lang w:eastAsia="fr-FR"/>
    </w:rPr>
  </w:style>
  <w:style w:type="character" w:customStyle="1" w:styleId="ListParagraphChar">
    <w:name w:val="List Paragraph Char"/>
    <w:aliases w:val="List_Paragraph Char,Multilevel para_II Char,List Paragraph1 Char,List Paragraph-ExecSummary Char,Citation List Char,본문(내용) Char,List Paragraph (numbered (a)) Char,Para number Char,Titulo 2 Char,Report Para Char,Number Bullets Char"/>
    <w:link w:val="ListParagraph"/>
    <w:uiPriority w:val="34"/>
    <w:locked/>
    <w:rsid w:val="009F0DB9"/>
    <w:rPr>
      <w:rFonts w:ascii="Times New Roman" w:eastAsia="Calibri" w:hAnsi="Times New Roman" w:cs="Times New Roman"/>
      <w:sz w:val="24"/>
    </w:rPr>
  </w:style>
  <w:style w:type="paragraph" w:customStyle="1" w:styleId="Default">
    <w:name w:val="Default"/>
    <w:rsid w:val="003F349A"/>
    <w:pPr>
      <w:autoSpaceDE w:val="0"/>
      <w:autoSpaceDN w:val="0"/>
      <w:adjustRightInd w:val="0"/>
      <w:spacing w:after="0" w:line="240" w:lineRule="auto"/>
    </w:pPr>
    <w:rPr>
      <w:rFonts w:ascii="Sylfaen" w:hAnsi="Sylfaen" w:cs="Sylfaen"/>
      <w:color w:val="000000"/>
      <w:sz w:val="24"/>
      <w:szCs w:val="24"/>
    </w:rPr>
  </w:style>
  <w:style w:type="paragraph" w:customStyle="1" w:styleId="A1-Heading1">
    <w:name w:val="A1-Heading1"/>
    <w:basedOn w:val="Heading1"/>
    <w:rsid w:val="00AA3C26"/>
    <w:pPr>
      <w:keepNext w:val="0"/>
      <w:spacing w:after="240"/>
    </w:pPr>
    <w:rPr>
      <w:rFonts w:ascii="Sylfaen" w:hAnsi="Sylfaen"/>
      <w:bCs w:val="0"/>
      <w:sz w:val="24"/>
      <w:szCs w:val="20"/>
      <w:lang w:eastAsia="ru-RU"/>
    </w:rPr>
  </w:style>
  <w:style w:type="paragraph" w:styleId="BodyText">
    <w:name w:val="Body Text"/>
    <w:basedOn w:val="Normal"/>
    <w:link w:val="BodyTextChar"/>
    <w:uiPriority w:val="99"/>
    <w:semiHidden/>
    <w:unhideWhenUsed/>
    <w:rsid w:val="00592641"/>
  </w:style>
  <w:style w:type="character" w:customStyle="1" w:styleId="BodyTextChar">
    <w:name w:val="Body Text Char"/>
    <w:basedOn w:val="DefaultParagraphFont"/>
    <w:link w:val="BodyText"/>
    <w:uiPriority w:val="99"/>
    <w:semiHidden/>
    <w:rsid w:val="00592641"/>
    <w:rPr>
      <w:rFonts w:ascii="Times New Roman" w:eastAsia="Calibri" w:hAnsi="Times New Roman" w:cs="Times New Roman"/>
      <w:sz w:val="24"/>
    </w:rPr>
  </w:style>
  <w:style w:type="character" w:styleId="Strong">
    <w:name w:val="Strong"/>
    <w:basedOn w:val="DefaultParagraphFont"/>
    <w:uiPriority w:val="22"/>
    <w:qFormat/>
    <w:rsid w:val="00B27662"/>
    <w:rPr>
      <w:b/>
      <w:bCs/>
    </w:rPr>
  </w:style>
  <w:style w:type="character" w:customStyle="1" w:styleId="Heading2Char">
    <w:name w:val="Heading 2 Char"/>
    <w:basedOn w:val="DefaultParagraphFont"/>
    <w:link w:val="Heading2"/>
    <w:uiPriority w:val="9"/>
    <w:rsid w:val="00D3047F"/>
    <w:rPr>
      <w:rFonts w:asciiTheme="majorHAnsi" w:eastAsiaTheme="majorEastAsia" w:hAnsiTheme="majorHAnsi" w:cstheme="majorBidi"/>
      <w:color w:val="365F91" w:themeColor="accent1" w:themeShade="BF"/>
      <w:sz w:val="26"/>
      <w:szCs w:val="26"/>
    </w:rPr>
  </w:style>
  <w:style w:type="character" w:customStyle="1" w:styleId="1">
    <w:name w:val="Неразрешенное упоминание1"/>
    <w:basedOn w:val="DefaultParagraphFont"/>
    <w:uiPriority w:val="99"/>
    <w:semiHidden/>
    <w:unhideWhenUsed/>
    <w:rsid w:val="00B3582D"/>
    <w:rPr>
      <w:color w:val="605E5C"/>
      <w:shd w:val="clear" w:color="auto" w:fill="E1DFDD"/>
    </w:rPr>
  </w:style>
  <w:style w:type="paragraph" w:styleId="TOCHeading">
    <w:name w:val="TOC Heading"/>
    <w:basedOn w:val="Heading1"/>
    <w:next w:val="Normal"/>
    <w:uiPriority w:val="39"/>
    <w:unhideWhenUsed/>
    <w:qFormat/>
    <w:rsid w:val="002A322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lang w:val="en-US"/>
    </w:rPr>
  </w:style>
  <w:style w:type="paragraph" w:styleId="TOC2">
    <w:name w:val="toc 2"/>
    <w:basedOn w:val="Normal"/>
    <w:next w:val="Normal"/>
    <w:autoRedefine/>
    <w:uiPriority w:val="39"/>
    <w:unhideWhenUsed/>
    <w:rsid w:val="002A3224"/>
    <w:pPr>
      <w:spacing w:after="100"/>
      <w:ind w:left="240"/>
    </w:pPr>
  </w:style>
  <w:style w:type="paragraph" w:styleId="Subtitle">
    <w:name w:val="Subtitle"/>
    <w:basedOn w:val="Normal"/>
    <w:next w:val="Normal"/>
    <w:link w:val="SubtitleChar"/>
    <w:uiPriority w:val="11"/>
    <w:qFormat/>
    <w:rsid w:val="002A3224"/>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2A3224"/>
    <w:rPr>
      <w:rFonts w:eastAsiaTheme="minorEastAsia"/>
      <w:color w:val="5A5A5A" w:themeColor="text1" w:themeTint="A5"/>
      <w:spacing w:val="15"/>
    </w:rPr>
  </w:style>
  <w:style w:type="paragraph" w:styleId="Title">
    <w:name w:val="Title"/>
    <w:basedOn w:val="Normal"/>
    <w:next w:val="Normal"/>
    <w:link w:val="TitleChar"/>
    <w:uiPriority w:val="10"/>
    <w:qFormat/>
    <w:rsid w:val="002A3224"/>
    <w:pPr>
      <w:widowControl w:val="0"/>
      <w:numPr>
        <w:numId w:val="0"/>
      </w:numPr>
      <w:spacing w:before="360" w:beforeAutospacing="0" w:after="360"/>
      <w:jc w:val="center"/>
    </w:pPr>
    <w:rPr>
      <w:rFonts w:eastAsiaTheme="majorEastAsia" w:cstheme="majorBidi"/>
      <w:b/>
      <w:bCs/>
      <w:spacing w:val="-10"/>
      <w:kern w:val="28"/>
      <w:sz w:val="28"/>
      <w:szCs w:val="56"/>
      <w:lang w:val="hy-AM"/>
    </w:rPr>
  </w:style>
  <w:style w:type="character" w:customStyle="1" w:styleId="TitleChar">
    <w:name w:val="Title Char"/>
    <w:basedOn w:val="DefaultParagraphFont"/>
    <w:link w:val="Title"/>
    <w:uiPriority w:val="10"/>
    <w:rsid w:val="002A3224"/>
    <w:rPr>
      <w:rFonts w:ascii="Times New Roman" w:eastAsiaTheme="majorEastAsia" w:hAnsi="Times New Roman" w:cstheme="majorBidi"/>
      <w:b/>
      <w:bCs/>
      <w:spacing w:val="-10"/>
      <w:kern w:val="28"/>
      <w:sz w:val="28"/>
      <w:szCs w:val="56"/>
      <w:lang w:val="hy-AM"/>
    </w:rPr>
  </w:style>
  <w:style w:type="paragraph" w:styleId="TOC3">
    <w:name w:val="toc 3"/>
    <w:basedOn w:val="Normal"/>
    <w:next w:val="Normal"/>
    <w:autoRedefine/>
    <w:uiPriority w:val="39"/>
    <w:unhideWhenUsed/>
    <w:rsid w:val="00762D50"/>
    <w:pPr>
      <w:numPr>
        <w:numId w:val="0"/>
      </w:numPr>
      <w:spacing w:before="0" w:beforeAutospacing="0" w:after="100" w:line="259" w:lineRule="auto"/>
      <w:ind w:left="440"/>
    </w:pPr>
    <w:rPr>
      <w:rFonts w:asciiTheme="minorHAnsi" w:eastAsiaTheme="minorEastAsia" w:hAnsiTheme="minorHAnsi"/>
      <w:sz w:val="22"/>
      <w:lang w:val="en-US"/>
    </w:rPr>
  </w:style>
  <w:style w:type="character" w:styleId="Emphasis">
    <w:name w:val="Emphasis"/>
    <w:basedOn w:val="DefaultParagraphFont"/>
    <w:uiPriority w:val="20"/>
    <w:qFormat/>
    <w:rsid w:val="009C3A00"/>
    <w:rPr>
      <w:i/>
      <w:iCs/>
    </w:rPr>
  </w:style>
  <w:style w:type="paragraph" w:customStyle="1" w:styleId="HeadingA">
    <w:name w:val="HeadingA"/>
    <w:basedOn w:val="Normal"/>
    <w:qFormat/>
    <w:rsid w:val="00C7502E"/>
    <w:pPr>
      <w:numPr>
        <w:numId w:val="25"/>
      </w:numPr>
      <w:suppressAutoHyphens/>
      <w:overflowPunct w:val="0"/>
      <w:autoSpaceDE w:val="0"/>
      <w:autoSpaceDN w:val="0"/>
      <w:adjustRightInd w:val="0"/>
      <w:spacing w:before="0" w:beforeAutospacing="0" w:after="142" w:line="240" w:lineRule="atLeast"/>
      <w:jc w:val="center"/>
      <w:textAlignment w:val="baseline"/>
    </w:pPr>
    <w:rPr>
      <w:rFonts w:ascii="Arial" w:eastAsia="Times New Roman" w:hAnsi="Arial"/>
      <w:b/>
      <w:szCs w:val="20"/>
      <w:lang w:val="fr-FR"/>
    </w:rPr>
  </w:style>
  <w:style w:type="character" w:styleId="FollowedHyperlink">
    <w:name w:val="FollowedHyperlink"/>
    <w:basedOn w:val="DefaultParagraphFont"/>
    <w:uiPriority w:val="99"/>
    <w:semiHidden/>
    <w:unhideWhenUsed/>
    <w:rsid w:val="00C7502E"/>
    <w:rPr>
      <w:color w:val="800080" w:themeColor="followedHyperlink"/>
      <w:u w:val="single"/>
    </w:rPr>
  </w:style>
  <w:style w:type="character" w:styleId="UnresolvedMention">
    <w:name w:val="Unresolved Mention"/>
    <w:basedOn w:val="DefaultParagraphFont"/>
    <w:uiPriority w:val="99"/>
    <w:semiHidden/>
    <w:unhideWhenUsed/>
    <w:rsid w:val="00C7502E"/>
    <w:rPr>
      <w:color w:val="605E5C"/>
      <w:shd w:val="clear" w:color="auto" w:fill="E1DFDD"/>
    </w:rPr>
  </w:style>
  <w:style w:type="paragraph" w:customStyle="1" w:styleId="Header1-Clauses">
    <w:name w:val="Header 1 - Clauses"/>
    <w:basedOn w:val="Normal"/>
    <w:rsid w:val="00524722"/>
    <w:pPr>
      <w:numPr>
        <w:numId w:val="26"/>
      </w:numPr>
      <w:spacing w:before="120" w:beforeAutospacing="0" w:after="0"/>
    </w:pPr>
    <w:rPr>
      <w:rFonts w:ascii="Arial" w:eastAsia="Times New Roman" w:hAnsi="Arial"/>
      <w:b/>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43446">
      <w:bodyDiv w:val="1"/>
      <w:marLeft w:val="0"/>
      <w:marRight w:val="0"/>
      <w:marTop w:val="0"/>
      <w:marBottom w:val="0"/>
      <w:divBdr>
        <w:top w:val="none" w:sz="0" w:space="0" w:color="auto"/>
        <w:left w:val="none" w:sz="0" w:space="0" w:color="auto"/>
        <w:bottom w:val="none" w:sz="0" w:space="0" w:color="auto"/>
        <w:right w:val="none" w:sz="0" w:space="0" w:color="auto"/>
      </w:divBdr>
    </w:div>
    <w:div w:id="204023888">
      <w:bodyDiv w:val="1"/>
      <w:marLeft w:val="0"/>
      <w:marRight w:val="0"/>
      <w:marTop w:val="0"/>
      <w:marBottom w:val="0"/>
      <w:divBdr>
        <w:top w:val="none" w:sz="0" w:space="0" w:color="auto"/>
        <w:left w:val="none" w:sz="0" w:space="0" w:color="auto"/>
        <w:bottom w:val="none" w:sz="0" w:space="0" w:color="auto"/>
        <w:right w:val="none" w:sz="0" w:space="0" w:color="auto"/>
      </w:divBdr>
    </w:div>
    <w:div w:id="689767118">
      <w:bodyDiv w:val="1"/>
      <w:marLeft w:val="0"/>
      <w:marRight w:val="0"/>
      <w:marTop w:val="0"/>
      <w:marBottom w:val="0"/>
      <w:divBdr>
        <w:top w:val="none" w:sz="0" w:space="0" w:color="auto"/>
        <w:left w:val="none" w:sz="0" w:space="0" w:color="auto"/>
        <w:bottom w:val="none" w:sz="0" w:space="0" w:color="auto"/>
        <w:right w:val="none" w:sz="0" w:space="0" w:color="auto"/>
      </w:divBdr>
    </w:div>
    <w:div w:id="740250662">
      <w:bodyDiv w:val="1"/>
      <w:marLeft w:val="0"/>
      <w:marRight w:val="0"/>
      <w:marTop w:val="0"/>
      <w:marBottom w:val="0"/>
      <w:divBdr>
        <w:top w:val="none" w:sz="0" w:space="0" w:color="auto"/>
        <w:left w:val="none" w:sz="0" w:space="0" w:color="auto"/>
        <w:bottom w:val="none" w:sz="0" w:space="0" w:color="auto"/>
        <w:right w:val="none" w:sz="0" w:space="0" w:color="auto"/>
      </w:divBdr>
    </w:div>
    <w:div w:id="1038506421">
      <w:bodyDiv w:val="1"/>
      <w:marLeft w:val="0"/>
      <w:marRight w:val="0"/>
      <w:marTop w:val="0"/>
      <w:marBottom w:val="0"/>
      <w:divBdr>
        <w:top w:val="none" w:sz="0" w:space="0" w:color="auto"/>
        <w:left w:val="none" w:sz="0" w:space="0" w:color="auto"/>
        <w:bottom w:val="none" w:sz="0" w:space="0" w:color="auto"/>
        <w:right w:val="none" w:sz="0" w:space="0" w:color="auto"/>
      </w:divBdr>
    </w:div>
    <w:div w:id="1096101262">
      <w:bodyDiv w:val="1"/>
      <w:marLeft w:val="0"/>
      <w:marRight w:val="0"/>
      <w:marTop w:val="0"/>
      <w:marBottom w:val="0"/>
      <w:divBdr>
        <w:top w:val="none" w:sz="0" w:space="0" w:color="auto"/>
        <w:left w:val="none" w:sz="0" w:space="0" w:color="auto"/>
        <w:bottom w:val="none" w:sz="0" w:space="0" w:color="auto"/>
        <w:right w:val="none" w:sz="0" w:space="0" w:color="auto"/>
      </w:divBdr>
    </w:div>
    <w:div w:id="1121337393">
      <w:bodyDiv w:val="1"/>
      <w:marLeft w:val="0"/>
      <w:marRight w:val="0"/>
      <w:marTop w:val="0"/>
      <w:marBottom w:val="0"/>
      <w:divBdr>
        <w:top w:val="none" w:sz="0" w:space="0" w:color="auto"/>
        <w:left w:val="none" w:sz="0" w:space="0" w:color="auto"/>
        <w:bottom w:val="none" w:sz="0" w:space="0" w:color="auto"/>
        <w:right w:val="none" w:sz="0" w:space="0" w:color="auto"/>
      </w:divBdr>
    </w:div>
    <w:div w:id="1376075653">
      <w:bodyDiv w:val="1"/>
      <w:marLeft w:val="0"/>
      <w:marRight w:val="0"/>
      <w:marTop w:val="0"/>
      <w:marBottom w:val="0"/>
      <w:divBdr>
        <w:top w:val="none" w:sz="0" w:space="0" w:color="auto"/>
        <w:left w:val="none" w:sz="0" w:space="0" w:color="auto"/>
        <w:bottom w:val="none" w:sz="0" w:space="0" w:color="auto"/>
        <w:right w:val="none" w:sz="0" w:space="0" w:color="auto"/>
      </w:divBdr>
    </w:div>
    <w:div w:id="1511946865">
      <w:bodyDiv w:val="1"/>
      <w:marLeft w:val="0"/>
      <w:marRight w:val="0"/>
      <w:marTop w:val="0"/>
      <w:marBottom w:val="0"/>
      <w:divBdr>
        <w:top w:val="none" w:sz="0" w:space="0" w:color="auto"/>
        <w:left w:val="none" w:sz="0" w:space="0" w:color="auto"/>
        <w:bottom w:val="none" w:sz="0" w:space="0" w:color="auto"/>
        <w:right w:val="none" w:sz="0" w:space="0" w:color="auto"/>
      </w:divBdr>
    </w:div>
    <w:div w:id="1791823473">
      <w:bodyDiv w:val="1"/>
      <w:marLeft w:val="0"/>
      <w:marRight w:val="0"/>
      <w:marTop w:val="0"/>
      <w:marBottom w:val="0"/>
      <w:divBdr>
        <w:top w:val="none" w:sz="0" w:space="0" w:color="auto"/>
        <w:left w:val="none" w:sz="0" w:space="0" w:color="auto"/>
        <w:bottom w:val="none" w:sz="0" w:space="0" w:color="auto"/>
        <w:right w:val="none" w:sz="0" w:space="0" w:color="auto"/>
      </w:divBdr>
    </w:div>
    <w:div w:id="1951280470">
      <w:bodyDiv w:val="1"/>
      <w:marLeft w:val="0"/>
      <w:marRight w:val="0"/>
      <w:marTop w:val="0"/>
      <w:marBottom w:val="0"/>
      <w:divBdr>
        <w:top w:val="none" w:sz="0" w:space="0" w:color="auto"/>
        <w:left w:val="none" w:sz="0" w:space="0" w:color="auto"/>
        <w:bottom w:val="none" w:sz="0" w:space="0" w:color="auto"/>
        <w:right w:val="none" w:sz="0" w:space="0" w:color="auto"/>
      </w:divBdr>
    </w:div>
    <w:div w:id="2057655153">
      <w:bodyDiv w:val="1"/>
      <w:marLeft w:val="0"/>
      <w:marRight w:val="0"/>
      <w:marTop w:val="0"/>
      <w:marBottom w:val="0"/>
      <w:divBdr>
        <w:top w:val="none" w:sz="0" w:space="0" w:color="auto"/>
        <w:left w:val="none" w:sz="0" w:space="0" w:color="auto"/>
        <w:bottom w:val="none" w:sz="0" w:space="0" w:color="auto"/>
        <w:right w:val="none" w:sz="0" w:space="0" w:color="auto"/>
      </w:divBdr>
    </w:div>
    <w:div w:id="20647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b.org/en/publications/20240132-guide-to-procurement-for-projects-financed-by-the-eib"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E8D90-E4AD-41B0-A17F-EC4FFEE1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34</Pages>
  <Words>10532</Words>
  <Characters>60033</Characters>
  <Application>Microsoft Office Word</Application>
  <DocSecurity>0</DocSecurity>
  <Lines>500</Lines>
  <Paragraphs>140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Martin Charyan</cp:lastModifiedBy>
  <cp:revision>4</cp:revision>
  <cp:lastPrinted>2025-05-22T11:32:00Z</cp:lastPrinted>
  <dcterms:created xsi:type="dcterms:W3CDTF">2025-07-24T06:32:00Z</dcterms:created>
  <dcterms:modified xsi:type="dcterms:W3CDTF">2025-07-24T10:50:00Z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b5154d6-21c1-415b-b061-7427a4708b37_Enabled">
    <vt:lpwstr>true</vt:lpwstr>
  </property>
  <property fmtid="{D5CDD505-2E9C-101B-9397-08002B2CF9AE}" pid="3" name="MSIP_Label_9b5154d6-21c1-415b-b061-7427a4708b37_SetDate">
    <vt:lpwstr>2025-07-10T10:43:23Z</vt:lpwstr>
  </property>
  <property fmtid="{D5CDD505-2E9C-101B-9397-08002B2CF9AE}" pid="4" name="MSIP_Label_9b5154d6-21c1-415b-b061-7427a4708b37_Method">
    <vt:lpwstr>Standard</vt:lpwstr>
  </property>
  <property fmtid="{D5CDD505-2E9C-101B-9397-08002B2CF9AE}" pid="5" name="MSIP_Label_9b5154d6-21c1-415b-b061-7427a4708b37_Name">
    <vt:lpwstr>Default Corporate Use</vt:lpwstr>
  </property>
  <property fmtid="{D5CDD505-2E9C-101B-9397-08002B2CF9AE}" pid="6" name="MSIP_Label_9b5154d6-21c1-415b-b061-7427a4708b37_SiteId">
    <vt:lpwstr>0b96d5d2-d153-4370-a2c7-8a926f24c8a1</vt:lpwstr>
  </property>
  <property fmtid="{D5CDD505-2E9C-101B-9397-08002B2CF9AE}" pid="7" name="MSIP_Label_9b5154d6-21c1-415b-b061-7427a4708b37_ActionId">
    <vt:lpwstr>c68af37a-f417-4e47-8be4-8a906d3f31bd</vt:lpwstr>
  </property>
  <property fmtid="{D5CDD505-2E9C-101B-9397-08002B2CF9AE}" pid="8" name="MSIP_Label_9b5154d6-21c1-415b-b061-7427a4708b37_ContentBits">
    <vt:lpwstr>0</vt:lpwstr>
  </property>
</Properties>
</file>